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F4636" w14:textId="72659486" w:rsidR="00F9418F" w:rsidRPr="00F9418F" w:rsidRDefault="00F9418F">
      <w:pPr>
        <w:rPr>
          <w:color w:val="FF0000"/>
        </w:rPr>
      </w:pPr>
    </w:p>
    <w:tbl>
      <w:tblPr>
        <w:tblStyle w:val="TableGrid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275"/>
        <w:gridCol w:w="411"/>
        <w:gridCol w:w="258"/>
        <w:gridCol w:w="283"/>
        <w:gridCol w:w="284"/>
        <w:gridCol w:w="284"/>
        <w:gridCol w:w="284"/>
        <w:gridCol w:w="283"/>
        <w:gridCol w:w="994"/>
        <w:tblGridChange w:id="0">
          <w:tblGrid>
            <w:gridCol w:w="459"/>
            <w:gridCol w:w="2435"/>
            <w:gridCol w:w="459"/>
            <w:gridCol w:w="4221"/>
            <w:gridCol w:w="459"/>
            <w:gridCol w:w="3345"/>
            <w:gridCol w:w="275"/>
            <w:gridCol w:w="184"/>
            <w:gridCol w:w="227"/>
            <w:gridCol w:w="48"/>
            <w:gridCol w:w="210"/>
            <w:gridCol w:w="201"/>
            <w:gridCol w:w="82"/>
            <w:gridCol w:w="176"/>
            <w:gridCol w:w="108"/>
            <w:gridCol w:w="175"/>
            <w:gridCol w:w="109"/>
            <w:gridCol w:w="175"/>
            <w:gridCol w:w="109"/>
            <w:gridCol w:w="175"/>
            <w:gridCol w:w="108"/>
            <w:gridCol w:w="176"/>
            <w:gridCol w:w="283"/>
            <w:gridCol w:w="535"/>
            <w:gridCol w:w="459"/>
          </w:tblGrid>
        </w:tblGridChange>
      </w:tblGrid>
      <w:tr w:rsidR="00163917" w:rsidRPr="00A63246" w14:paraId="0F67B7EF" w14:textId="77777777" w:rsidTr="000A3B0D">
        <w:trPr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14:paraId="7F057508" w14:textId="77777777" w:rsidR="00163917" w:rsidRPr="00B71F21" w:rsidRDefault="0013024F" w:rsidP="00174EA1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ARM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174EA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201</w:t>
            </w: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8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22</w:t>
            </w:r>
          </w:p>
        </w:tc>
      </w:tr>
      <w:tr w:rsidR="00163917" w:rsidRPr="00A63246" w14:paraId="7EDE3575" w14:textId="77777777" w:rsidTr="009B72F8">
        <w:trPr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14:paraId="1908016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63246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14:paraId="632A7B06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14:paraId="6FBE6E44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14:paraId="779925C7" w14:textId="77777777" w:rsidR="004848DE" w:rsidRPr="00B71F21" w:rsidRDefault="004848DE" w:rsidP="004848DE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</w:pPr>
            <w:r w:rsidRPr="00D31FF7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(Key: + planned work, x planned but no work carried out, &gt; task extended, * task completed)</w:t>
            </w:r>
          </w:p>
        </w:tc>
        <w:tc>
          <w:tcPr>
            <w:tcW w:w="275" w:type="dxa"/>
            <w:vMerge w:val="restart"/>
            <w:shd w:val="clear" w:color="auto" w:fill="0070C0"/>
            <w:vAlign w:val="center"/>
          </w:tcPr>
          <w:p w14:paraId="494B45E5" w14:textId="77777777" w:rsidR="00163917" w:rsidRPr="00B71F21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2087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7C52CBE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14:paraId="12526AF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63246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63246" w14:paraId="0CFB7EBF" w14:textId="77777777" w:rsidTr="009B72F8">
        <w:trPr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14:paraId="2DB5BE65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14:paraId="3055E9F5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14:paraId="6AFD177F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bottom w:val="double" w:sz="4" w:space="0" w:color="auto"/>
            </w:tcBorders>
            <w:shd w:val="pct20" w:color="auto" w:fill="auto"/>
          </w:tcPr>
          <w:p w14:paraId="0A7B4585" w14:textId="77777777" w:rsidR="00163917" w:rsidRPr="00B71F21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626C5D3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258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08800693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288DD7D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47A5E511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4251A327" w14:textId="77777777" w:rsidR="00163917" w:rsidRPr="00B71F21" w:rsidRDefault="0013024F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50ECF12C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2CED154E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14:paraId="1E570F8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63246" w14:paraId="78B3A0A8" w14:textId="77777777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14:paraId="273A0A8E" w14:textId="77777777" w:rsidR="00181617" w:rsidRPr="00B71F21" w:rsidRDefault="00865340" w:rsidP="00D079A0">
            <w:pPr>
              <w:pStyle w:val="Agenda1"/>
              <w:ind w:left="0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1010</w:t>
            </w:r>
            <w:r w:rsidR="00181617" w:rsidRPr="00B71F21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13024F" w:rsidRPr="00B71F21">
              <w:rPr>
                <w:rFonts w:ascii="Calibri" w:hAnsi="Calibri"/>
                <w:b/>
                <w:sz w:val="18"/>
                <w:szCs w:val="18"/>
              </w:rPr>
              <w:t>AtoN planning and service requirements</w:t>
            </w:r>
          </w:p>
        </w:tc>
      </w:tr>
      <w:tr w:rsidR="00EE1F2D" w:rsidRPr="00A63246" w14:paraId="397338A9" w14:textId="77777777" w:rsidTr="009B72F8">
        <w:trPr>
          <w:trHeight w:val="593"/>
        </w:trPr>
        <w:tc>
          <w:tcPr>
            <w:tcW w:w="2894" w:type="dxa"/>
            <w:vMerge w:val="restart"/>
            <w:vAlign w:val="center"/>
          </w:tcPr>
          <w:p w14:paraId="1E273A47" w14:textId="77777777" w:rsidR="00EE1F2D" w:rsidRPr="00A63246" w:rsidRDefault="00EE1F2D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Obligations and regulatory compliance</w:t>
            </w:r>
            <w:r w:rsidR="00C03E1D" w:rsidRPr="00A63246">
              <w:rPr>
                <w:rFonts w:ascii="Calibri" w:hAnsi="Calibri" w:cs="Arial"/>
                <w:sz w:val="18"/>
                <w:szCs w:val="18"/>
              </w:rPr>
              <w:t xml:space="preserve"> (RXXX)</w:t>
            </w:r>
          </w:p>
        </w:tc>
        <w:tc>
          <w:tcPr>
            <w:tcW w:w="4680" w:type="dxa"/>
            <w:vAlign w:val="center"/>
          </w:tcPr>
          <w:p w14:paraId="61F38956" w14:textId="77777777" w:rsidR="00EE1F2D" w:rsidRPr="00B71F21" w:rsidRDefault="00EE1F2D" w:rsidP="00EE1F2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guidance on regulatory/legal framework for Aton Authorities</w:t>
            </w:r>
          </w:p>
        </w:tc>
        <w:tc>
          <w:tcPr>
            <w:tcW w:w="3804" w:type="dxa"/>
            <w:vAlign w:val="center"/>
          </w:tcPr>
          <w:p w14:paraId="56E89663" w14:textId="77777777"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and new Guideline</w:t>
            </w:r>
          </w:p>
          <w:p w14:paraId="404605F0" w14:textId="77777777" w:rsidR="005A20AF" w:rsidRDefault="00EE1F2D" w:rsidP="00EE1F2D">
            <w:pPr>
              <w:pStyle w:val="Agenda2"/>
              <w:numPr>
                <w:ilvl w:val="0"/>
                <w:numId w:val="0"/>
              </w:numPr>
              <w:rPr>
                <w:ins w:id="1" w:author="Seamus Doyle" w:date="2018-11-01T12:41:00Z"/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Guideline(s) describing purpose, management, legislation needs, regulation needs, perhaps with examples of legislation and regulation clauses to assist understanding.</w:t>
            </w:r>
            <w:r w:rsidR="005A20AF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14:paraId="6F36CFCB" w14:textId="77777777" w:rsidR="00EE1F2D" w:rsidRDefault="005A20AF" w:rsidP="00EE1F2D">
            <w:pPr>
              <w:pStyle w:val="Agenda2"/>
              <w:numPr>
                <w:ilvl w:val="0"/>
                <w:numId w:val="0"/>
              </w:numPr>
              <w:rPr>
                <w:ins w:id="2" w:author="Seamus Doyle" w:date="2018-11-01T12:43:00Z"/>
                <w:rFonts w:ascii="Calibri" w:hAnsi="Calibri" w:cs="Arial"/>
                <w:sz w:val="18"/>
                <w:szCs w:val="18"/>
              </w:rPr>
            </w:pPr>
            <w:ins w:id="3" w:author="Seamus Doyle" w:date="2018-11-01T12:40:00Z">
              <w:r>
                <w:rPr>
                  <w:rFonts w:ascii="Calibri" w:hAnsi="Calibri" w:cs="Arial"/>
                  <w:sz w:val="18"/>
                  <w:szCs w:val="18"/>
                </w:rPr>
                <w:t xml:space="preserve">Include </w:t>
              </w:r>
            </w:ins>
            <w:ins w:id="4" w:author="Seamus Doyle" w:date="2018-11-01T12:41:00Z">
              <w:r w:rsidRPr="005A20AF">
                <w:rPr>
                  <w:rFonts w:ascii="Calibri" w:hAnsi="Calibri" w:cs="Arial"/>
                  <w:sz w:val="18"/>
                  <w:szCs w:val="18"/>
                </w:rPr>
                <w:t>guidance in term</w:t>
              </w:r>
              <w:r>
                <w:rPr>
                  <w:rFonts w:ascii="Calibri" w:hAnsi="Calibri" w:cs="Arial"/>
                  <w:sz w:val="18"/>
                  <w:szCs w:val="18"/>
                </w:rPr>
                <w:t>s</w:t>
              </w:r>
              <w:r w:rsidRPr="005A20AF">
                <w:rPr>
                  <w:rFonts w:ascii="Calibri" w:hAnsi="Calibri" w:cs="Arial"/>
                  <w:sz w:val="18"/>
                  <w:szCs w:val="18"/>
                </w:rPr>
                <w:t xml:space="preserve"> of the requirement, </w:t>
              </w:r>
              <w:r>
                <w:rPr>
                  <w:rFonts w:ascii="Calibri" w:hAnsi="Calibri" w:cs="Arial"/>
                  <w:sz w:val="18"/>
                  <w:szCs w:val="18"/>
                </w:rPr>
                <w:t>composition and authority of a National Maritime C</w:t>
              </w:r>
              <w:r w:rsidRPr="005A20AF">
                <w:rPr>
                  <w:rFonts w:ascii="Calibri" w:hAnsi="Calibri" w:cs="Arial"/>
                  <w:sz w:val="18"/>
                  <w:szCs w:val="18"/>
                </w:rPr>
                <w:t>ommittee</w:t>
              </w:r>
            </w:ins>
            <w:ins w:id="5" w:author="Seamus Doyle" w:date="2018-11-01T12:42:00Z">
              <w:r>
                <w:rPr>
                  <w:rFonts w:ascii="Calibri" w:hAnsi="Calibri" w:cs="Arial"/>
                  <w:sz w:val="18"/>
                  <w:szCs w:val="18"/>
                </w:rPr>
                <w:t xml:space="preserve"> (ref MC L1.2 section </w:t>
              </w:r>
            </w:ins>
            <w:ins w:id="6" w:author="Seamus Doyle" w:date="2018-11-01T12:43:00Z">
              <w:r>
                <w:rPr>
                  <w:rFonts w:ascii="Calibri" w:hAnsi="Calibri" w:cs="Arial"/>
                  <w:sz w:val="18"/>
                  <w:szCs w:val="18"/>
                </w:rPr>
                <w:t>1d.3).</w:t>
              </w:r>
            </w:ins>
          </w:p>
          <w:p w14:paraId="33DE2E41" w14:textId="7BF6DCEA" w:rsidR="005A20AF" w:rsidRPr="00B71F21" w:rsidRDefault="005A20AF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ins w:id="7" w:author="Seamus Doyle" w:date="2018-11-01T12:43:00Z">
              <w:r>
                <w:rPr>
                  <w:rFonts w:ascii="Calibri" w:hAnsi="Calibri" w:cs="Arial"/>
                  <w:sz w:val="18"/>
                  <w:szCs w:val="18"/>
                </w:rPr>
                <w:t xml:space="preserve">Include </w:t>
              </w:r>
              <w:r w:rsidRPr="005A20AF">
                <w:rPr>
                  <w:rFonts w:ascii="Calibri" w:hAnsi="Calibri" w:cs="Arial"/>
                  <w:sz w:val="18"/>
                  <w:szCs w:val="18"/>
                </w:rPr>
                <w:t>guidance in term</w:t>
              </w:r>
              <w:r>
                <w:rPr>
                  <w:rFonts w:ascii="Calibri" w:hAnsi="Calibri" w:cs="Arial"/>
                  <w:sz w:val="18"/>
                  <w:szCs w:val="18"/>
                </w:rPr>
                <w:t>s</w:t>
              </w:r>
              <w:r w:rsidRPr="005A20AF">
                <w:rPr>
                  <w:rFonts w:ascii="Calibri" w:hAnsi="Calibri" w:cs="Arial"/>
                  <w:sz w:val="18"/>
                  <w:szCs w:val="18"/>
                </w:rPr>
                <w:t xml:space="preserve"> of the content of a strategic plan for AtoN service delivery</w:t>
              </w:r>
              <w:r>
                <w:rPr>
                  <w:rFonts w:ascii="Calibri" w:hAnsi="Calibri" w:cs="Arial"/>
                  <w:sz w:val="18"/>
                  <w:szCs w:val="18"/>
                </w:rPr>
                <w:t xml:space="preserve"> (ref MC L1.2 section 1d4)</w:t>
              </w:r>
            </w:ins>
          </w:p>
        </w:tc>
        <w:tc>
          <w:tcPr>
            <w:tcW w:w="275" w:type="dxa"/>
            <w:vAlign w:val="center"/>
          </w:tcPr>
          <w:p w14:paraId="6DA148BB" w14:textId="77777777" w:rsidR="00EE1F2D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F7014F5" w14:textId="17069F75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9E0F1EA" w14:textId="74200053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5AD81F6" w14:textId="0AB97288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C5FA00C" w14:textId="423FF227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B8BB292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94E4615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AE37291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2AEDD78" w14:textId="77777777" w:rsidR="00EE1F2D" w:rsidRPr="00A63246" w:rsidRDefault="00EE1F2D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1F2D" w:rsidRPr="00A63246" w14:paraId="66208950" w14:textId="77777777" w:rsidTr="009B72F8">
        <w:trPr>
          <w:trHeight w:val="593"/>
        </w:trPr>
        <w:tc>
          <w:tcPr>
            <w:tcW w:w="2894" w:type="dxa"/>
            <w:vMerge/>
            <w:vAlign w:val="center"/>
          </w:tcPr>
          <w:p w14:paraId="14516CCF" w14:textId="24CE8F71" w:rsidR="00EE1F2D" w:rsidRPr="00A63246" w:rsidRDefault="00EE1F2D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2C80AA2" w14:textId="77777777" w:rsidR="00EE1F2D" w:rsidRPr="00B71F21" w:rsidRDefault="00EE1F2D" w:rsidP="00EE1F2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 G1054 Preparing for a Voluntary IMO Audit on Aids to Navigation Service Delivery (Nov 2006)</w:t>
            </w:r>
          </w:p>
        </w:tc>
        <w:tc>
          <w:tcPr>
            <w:tcW w:w="3804" w:type="dxa"/>
            <w:vAlign w:val="center"/>
          </w:tcPr>
          <w:p w14:paraId="1F4C9CA1" w14:textId="77777777"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Guideline to reflect change of IMO audit status</w:t>
            </w:r>
          </w:p>
        </w:tc>
        <w:tc>
          <w:tcPr>
            <w:tcW w:w="275" w:type="dxa"/>
            <w:vAlign w:val="center"/>
          </w:tcPr>
          <w:p w14:paraId="592193AB" w14:textId="77777777" w:rsidR="00EE1F2D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82AF663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33B2A0E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FC918C1" w14:textId="6CA0F9FF" w:rsidR="00EE1F2D" w:rsidRPr="00B71F21" w:rsidRDefault="0015550C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0C76A65" w14:textId="2A399B42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D498D12" w14:textId="7F060BB0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9B59FFD" w14:textId="37D9B5B0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7C78C72" w14:textId="7F23F2F0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D63BB98" w14:textId="77777777" w:rsidR="00EE1F2D" w:rsidRPr="00A63246" w:rsidRDefault="00EE1F2D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F44E2" w:rsidRPr="00A63246" w14:paraId="3DD394A9" w14:textId="77777777" w:rsidTr="009B72F8">
        <w:tc>
          <w:tcPr>
            <w:tcW w:w="2894" w:type="dxa"/>
            <w:vMerge w:val="restart"/>
            <w:vAlign w:val="center"/>
          </w:tcPr>
          <w:p w14:paraId="0940ACC4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Risk management (R1002)</w:t>
            </w:r>
          </w:p>
        </w:tc>
        <w:tc>
          <w:tcPr>
            <w:tcW w:w="4680" w:type="dxa"/>
            <w:vAlign w:val="center"/>
          </w:tcPr>
          <w:p w14:paraId="1130817F" w14:textId="7B350A1F" w:rsidR="00BF44E2" w:rsidRPr="00B71F21" w:rsidRDefault="00BF44E2" w:rsidP="00F852E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Review G1018 Risk Management to ensure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compatability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with risk toolbox. </w:t>
            </w:r>
            <w:r w:rsidR="0015550C">
              <w:rPr>
                <w:rFonts w:ascii="Calibri" w:hAnsi="Calibri" w:cs="Arial"/>
                <w:sz w:val="18"/>
                <w:szCs w:val="18"/>
              </w:rPr>
              <w:t>Includes full review of underlying Risk Toolbox documentation</w:t>
            </w:r>
            <w:r w:rsidR="00D732DE">
              <w:rPr>
                <w:rFonts w:ascii="Calibri" w:hAnsi="Calibri" w:cs="Arial"/>
                <w:sz w:val="18"/>
                <w:szCs w:val="18"/>
              </w:rPr>
              <w:t xml:space="preserve"> G1123, G1124, G1138</w:t>
            </w:r>
          </w:p>
        </w:tc>
        <w:tc>
          <w:tcPr>
            <w:tcW w:w="3804" w:type="dxa"/>
            <w:vAlign w:val="center"/>
          </w:tcPr>
          <w:p w14:paraId="0CE491A6" w14:textId="77777777" w:rsidR="00BF44E2" w:rsidRPr="00B71F21" w:rsidRDefault="00BF44E2" w:rsidP="00C03E1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Revised Guideline </w:t>
            </w:r>
          </w:p>
        </w:tc>
        <w:tc>
          <w:tcPr>
            <w:tcW w:w="275" w:type="dxa"/>
            <w:vAlign w:val="center"/>
          </w:tcPr>
          <w:p w14:paraId="37B43CBC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88AD150" w14:textId="1CD2FB3C" w:rsidR="00BF44E2" w:rsidRPr="00B71F21" w:rsidRDefault="0015550C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208CBBD0" w14:textId="361BF083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520DD48E" w14:textId="68E6A7AE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77A03C0D" w14:textId="73BBB319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592CB136" w14:textId="02D2ADB6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2975370" w14:textId="3CF854ED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268BBF7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6FFC920" w14:textId="77777777"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8523D" w:rsidRPr="00A63246" w14:paraId="14750F5C" w14:textId="77777777" w:rsidTr="009B72F8">
        <w:tc>
          <w:tcPr>
            <w:tcW w:w="2894" w:type="dxa"/>
            <w:vMerge/>
            <w:vAlign w:val="center"/>
          </w:tcPr>
          <w:p w14:paraId="78FAEE88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D9DE120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Review R0142 Maritime Data Sharing IALA Net to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reflect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new title “Maritime data sharing” and the storage and use of historical [AIS and other] data for risk analysis</w:t>
            </w:r>
          </w:p>
          <w:p w14:paraId="3CD25D1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Consider need and drivers for data sharing, capture and analysis.</w:t>
            </w:r>
          </w:p>
          <w:p w14:paraId="6D494A36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Identify possible tools for data capture and analysis.</w:t>
            </w:r>
          </w:p>
          <w:p w14:paraId="2FB0EF2E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Monitor development of framework and identified tools for data capture and analysis with IALA Secretariat. </w:t>
            </w:r>
          </w:p>
        </w:tc>
        <w:tc>
          <w:tcPr>
            <w:tcW w:w="3804" w:type="dxa"/>
            <w:vAlign w:val="center"/>
          </w:tcPr>
          <w:p w14:paraId="31D49167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Revised Recommendation </w:t>
            </w:r>
          </w:p>
          <w:p w14:paraId="42DAE027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Guideline incorporating a Conceptual framework for data sharing, capture and analysis</w:t>
            </w:r>
          </w:p>
          <w:p w14:paraId="61D619CC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Tools for data sharing, capture and analysis</w:t>
            </w:r>
          </w:p>
          <w:p w14:paraId="6DA89AF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5" w:type="dxa"/>
            <w:vAlign w:val="center"/>
          </w:tcPr>
          <w:p w14:paraId="784D2F1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4413BACD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43F22EA7" w14:textId="5A6BF26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3CF490E3" w14:textId="7A401CF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0D67349A" w14:textId="08A3C949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B59AD25" w14:textId="0E6DA6C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A543CEE" w14:textId="1FA2D431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1CB26429" w14:textId="25945A8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02B92961" w14:textId="2E7ECBE4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63246">
              <w:rPr>
                <w:rFonts w:ascii="Calibri" w:hAnsi="Calibri" w:cs="Arial"/>
                <w:sz w:val="18"/>
                <w:szCs w:val="18"/>
                <w:lang w:eastAsia="ja-JP"/>
              </w:rPr>
              <w:t>ENG and ARM in cooperation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Relies on Competent Membership</w:t>
            </w:r>
          </w:p>
        </w:tc>
      </w:tr>
      <w:tr w:rsidR="0088523D" w:rsidRPr="00A63246" w14:paraId="092641E6" w14:textId="77777777" w:rsidTr="009B72F8">
        <w:tc>
          <w:tcPr>
            <w:tcW w:w="2894" w:type="dxa"/>
            <w:vMerge/>
            <w:vAlign w:val="center"/>
          </w:tcPr>
          <w:p w14:paraId="69DAFAD6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0D5E05A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Review G1086 Global Sharing of Maritime Data (June 2012) in collaboration with task 1.2.2 (R0142 review)</w:t>
            </w:r>
          </w:p>
        </w:tc>
        <w:tc>
          <w:tcPr>
            <w:tcW w:w="3804" w:type="dxa"/>
            <w:vAlign w:val="center"/>
          </w:tcPr>
          <w:p w14:paraId="780C92CA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Guideline</w:t>
            </w:r>
          </w:p>
        </w:tc>
        <w:tc>
          <w:tcPr>
            <w:tcW w:w="275" w:type="dxa"/>
            <w:vAlign w:val="center"/>
          </w:tcPr>
          <w:p w14:paraId="1568552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5E96B5AB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56C4436D" w14:textId="4E5D46D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25B926D" w14:textId="6B744AE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E0D33AB" w14:textId="676B3A3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6B83F951" w14:textId="17A635C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1007C3B" w14:textId="5E69607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AAABB2D" w14:textId="372971C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12DB7BBA" w14:textId="270B73B1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Competent Membership</w:t>
            </w:r>
          </w:p>
        </w:tc>
      </w:tr>
      <w:tr w:rsidR="00BF44E2" w:rsidRPr="00A63246" w14:paraId="2C912A16" w14:textId="77777777" w:rsidTr="009B72F8">
        <w:tc>
          <w:tcPr>
            <w:tcW w:w="2894" w:type="dxa"/>
            <w:vMerge/>
            <w:vAlign w:val="center"/>
          </w:tcPr>
          <w:p w14:paraId="1BBAD84B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A087083" w14:textId="77777777" w:rsidR="00BF44E2" w:rsidRPr="00B71F21" w:rsidRDefault="00BF44E2" w:rsidP="001F650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In cooperation with ENG </w:t>
            </w:r>
            <w:r w:rsidR="001F6500">
              <w:rPr>
                <w:rFonts w:ascii="Calibri" w:hAnsi="Calibri" w:cs="Arial"/>
                <w:sz w:val="18"/>
                <w:szCs w:val="18"/>
              </w:rPr>
              <w:t>(task 1.2.1) r</w:t>
            </w:r>
            <w:r w:rsidRPr="00B71F21">
              <w:rPr>
                <w:rFonts w:ascii="Calibri" w:hAnsi="Calibri" w:cs="Arial"/>
                <w:sz w:val="18"/>
                <w:szCs w:val="18"/>
              </w:rPr>
              <w:t>evise R0138 and G1058</w:t>
            </w:r>
            <w:r w:rsidR="00D3080B" w:rsidRPr="00B71F21">
              <w:rPr>
                <w:rFonts w:ascii="Calibri" w:hAnsi="Calibri" w:cs="Arial"/>
                <w:sz w:val="18"/>
                <w:szCs w:val="18"/>
              </w:rPr>
              <w:t xml:space="preserve"> and G1097</w:t>
            </w:r>
            <w:r w:rsidR="00842463">
              <w:rPr>
                <w:rFonts w:ascii="Calibri" w:hAnsi="Calibri" w:cs="Arial"/>
                <w:sz w:val="18"/>
                <w:szCs w:val="18"/>
              </w:rPr>
              <w:t xml:space="preserve"> on simulation use by AtoN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authorities</w:t>
            </w:r>
          </w:p>
        </w:tc>
        <w:tc>
          <w:tcPr>
            <w:tcW w:w="3804" w:type="dxa"/>
            <w:vAlign w:val="center"/>
          </w:tcPr>
          <w:p w14:paraId="60D1456D" w14:textId="77777777" w:rsidR="00BF44E2" w:rsidRPr="00B71F21" w:rsidRDefault="00FA6188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Recommendation and Guideline to incorporate Korean input from ENG on AtoN simulator</w:t>
            </w:r>
          </w:p>
        </w:tc>
        <w:tc>
          <w:tcPr>
            <w:tcW w:w="275" w:type="dxa"/>
            <w:vAlign w:val="center"/>
          </w:tcPr>
          <w:p w14:paraId="57615FC1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4DA3644D" w14:textId="38E928BC" w:rsidR="00BF44E2" w:rsidRPr="00B71F21" w:rsidRDefault="0015550C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104BBB1D" w14:textId="4BFF60AC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455F28B" w14:textId="1F2C7DDA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3046A260" w14:textId="505BEEA6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0D01B96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6ABF13BE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F656073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F32025B" w14:textId="77777777" w:rsidR="00BF44E2" w:rsidRPr="00A63246" w:rsidRDefault="00FA618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ENG and ARM in cooperation</w:t>
            </w:r>
          </w:p>
        </w:tc>
      </w:tr>
      <w:tr w:rsidR="0088523D" w:rsidRPr="00A63246" w14:paraId="08A1CAD2" w14:textId="77777777" w:rsidTr="009B72F8">
        <w:tc>
          <w:tcPr>
            <w:tcW w:w="2894" w:type="dxa"/>
            <w:vMerge/>
            <w:vAlign w:val="center"/>
          </w:tcPr>
          <w:p w14:paraId="58085D57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3F1BA28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Recommendation for marine data sharing for risk assessment analysis or incorporate with R0142 task 1.2.2</w:t>
            </w:r>
          </w:p>
        </w:tc>
        <w:tc>
          <w:tcPr>
            <w:tcW w:w="3804" w:type="dxa"/>
            <w:vAlign w:val="center"/>
          </w:tcPr>
          <w:p w14:paraId="7B7F6B6A" w14:textId="77777777" w:rsidR="0088523D" w:rsidRPr="00B71F21" w:rsidRDefault="0088523D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or extension of R0142</w:t>
            </w:r>
          </w:p>
        </w:tc>
        <w:tc>
          <w:tcPr>
            <w:tcW w:w="275" w:type="dxa"/>
            <w:vAlign w:val="center"/>
          </w:tcPr>
          <w:p w14:paraId="6248CE5F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E21FEEF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193DEA4C" w14:textId="4837DA88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7752266B" w14:textId="21C781B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598DBA5" w14:textId="7DC7984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742F1DAF" w14:textId="6D28C27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E92AD1F" w14:textId="4FBA1D56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6C08637D" w14:textId="68A5697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18DD9B76" w14:textId="61874141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Competent Membership</w:t>
            </w:r>
          </w:p>
        </w:tc>
      </w:tr>
      <w:tr w:rsidR="00BF44E2" w:rsidRPr="00A63246" w14:paraId="4FBF37F2" w14:textId="77777777" w:rsidTr="009B72F8">
        <w:tc>
          <w:tcPr>
            <w:tcW w:w="2894" w:type="dxa"/>
            <w:vMerge/>
            <w:vAlign w:val="center"/>
          </w:tcPr>
          <w:p w14:paraId="41EEA2AC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AE365CA" w14:textId="77777777" w:rsidR="00BF44E2" w:rsidRPr="00B71F21" w:rsidRDefault="00BF44E2" w:rsidP="009E086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Develop guidance on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cyber security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for AtoN </w:t>
            </w:r>
            <w:r w:rsidRPr="00B71F21">
              <w:rPr>
                <w:rFonts w:ascii="Calibri" w:hAnsi="Calibri" w:cs="Arial"/>
                <w:sz w:val="18"/>
                <w:szCs w:val="18"/>
              </w:rPr>
              <w:t>authorities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in collaboration with all other Committees</w:t>
            </w:r>
            <w:r w:rsidR="00F852EA">
              <w:rPr>
                <w:rFonts w:ascii="Calibri" w:hAnsi="Calibri" w:cs="Arial"/>
                <w:sz w:val="18"/>
                <w:szCs w:val="18"/>
              </w:rPr>
              <w:t>.</w:t>
            </w:r>
            <w:r w:rsidR="00F852EA">
              <w:t xml:space="preserve"> </w:t>
            </w:r>
            <w:r w:rsidR="00F852EA" w:rsidRPr="00F852EA">
              <w:rPr>
                <w:rFonts w:ascii="Calibri" w:hAnsi="Calibri" w:cs="Arial"/>
                <w:sz w:val="18"/>
                <w:szCs w:val="18"/>
              </w:rPr>
              <w:t>Possibly complete at Cyber Security workshop.</w:t>
            </w:r>
            <w:r w:rsidR="00F852EA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00C4F743" w14:textId="77777777" w:rsidR="00BF44E2" w:rsidRPr="00B71F21" w:rsidRDefault="00766BE5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New </w:t>
            </w: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Recommendation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and Guideline</w:t>
            </w:r>
            <w:r w:rsidR="00F852EA">
              <w:rPr>
                <w:rFonts w:ascii="Calibri" w:hAnsi="Calibri" w:cs="Arial"/>
                <w:sz w:val="18"/>
                <w:szCs w:val="18"/>
              </w:rPr>
              <w:br/>
            </w:r>
            <w:r w:rsidR="000D15FF">
              <w:rPr>
                <w:rFonts w:ascii="Calibri" w:hAnsi="Calibri" w:cs="Arial"/>
                <w:sz w:val="18"/>
                <w:szCs w:val="18"/>
              </w:rPr>
              <w:t>Develop</w:t>
            </w:r>
            <w:r w:rsidR="007C1730">
              <w:rPr>
                <w:rFonts w:ascii="Calibri" w:hAnsi="Calibri" w:cs="Arial"/>
                <w:sz w:val="18"/>
                <w:szCs w:val="18"/>
              </w:rPr>
              <w:t xml:space="preserve"> Basic </w:t>
            </w:r>
            <w:r w:rsidR="000D15FF">
              <w:rPr>
                <w:rFonts w:ascii="Calibri" w:hAnsi="Calibri" w:cs="Arial"/>
                <w:sz w:val="18"/>
                <w:szCs w:val="18"/>
              </w:rPr>
              <w:t>Requirements in Advance of Workshop</w:t>
            </w:r>
          </w:p>
        </w:tc>
        <w:tc>
          <w:tcPr>
            <w:tcW w:w="275" w:type="dxa"/>
            <w:vAlign w:val="center"/>
          </w:tcPr>
          <w:p w14:paraId="1F4E8901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22EA9FAB" w14:textId="77777777" w:rsidR="00BF44E2" w:rsidRPr="00B71F21" w:rsidRDefault="000D15FF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1DFC19DC" w14:textId="77777777" w:rsidR="00BF44E2" w:rsidRPr="00B71F21" w:rsidRDefault="000D15FF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6B78C7A0" w14:textId="77777777" w:rsidR="00BF44E2" w:rsidRPr="00B71F21" w:rsidRDefault="00F1352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138F3E40" w14:textId="67F78DF4" w:rsidR="00BF44E2" w:rsidRPr="00B71F21" w:rsidRDefault="000D40C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WS</w:t>
            </w:r>
          </w:p>
        </w:tc>
        <w:tc>
          <w:tcPr>
            <w:tcW w:w="284" w:type="dxa"/>
            <w:vAlign w:val="center"/>
          </w:tcPr>
          <w:p w14:paraId="7953D585" w14:textId="2CCAD7DD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03338F8" w14:textId="7CC7FB85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81D3A10" w14:textId="3945E584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44496BF4" w14:textId="77777777"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BF44E2" w:rsidRPr="00A63246" w14:paraId="338D86AF" w14:textId="77777777" w:rsidTr="009B72F8">
        <w:tc>
          <w:tcPr>
            <w:tcW w:w="2894" w:type="dxa"/>
            <w:vMerge/>
            <w:vAlign w:val="center"/>
          </w:tcPr>
          <w:p w14:paraId="75D2239D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9AD4309" w14:textId="77777777" w:rsidR="00BF44E2" w:rsidRPr="00B71F21" w:rsidRDefault="00BF44E2" w:rsidP="00BF44E2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document to promulgate IALA risk management tool box to IMO (SN circular)</w:t>
            </w:r>
          </w:p>
        </w:tc>
        <w:tc>
          <w:tcPr>
            <w:tcW w:w="3804" w:type="dxa"/>
            <w:vAlign w:val="center"/>
          </w:tcPr>
          <w:p w14:paraId="26F173A2" w14:textId="77777777" w:rsidR="00BF44E2" w:rsidRPr="00B71F21" w:rsidRDefault="00BF44E2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Liaison note to IMO setting out  content of proposed/ revised IMO SN circular</w:t>
            </w:r>
          </w:p>
        </w:tc>
        <w:tc>
          <w:tcPr>
            <w:tcW w:w="275" w:type="dxa"/>
            <w:vAlign w:val="center"/>
          </w:tcPr>
          <w:p w14:paraId="17EDCCA5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8D091A9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1470D152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14:paraId="471AF0DC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6F96F8FE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0DDB16A5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290080D9" w14:textId="1F0DC02F" w:rsidR="00BF44E2" w:rsidRPr="00B71F21" w:rsidRDefault="000D40C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35BD48F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44F62F9D" w14:textId="0E4C3C6C" w:rsidR="00BF44E2" w:rsidRPr="00A63246" w:rsidRDefault="000D40C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Completion of 1.2.</w:t>
            </w:r>
          </w:p>
        </w:tc>
      </w:tr>
      <w:tr w:rsidR="000B5084" w:rsidRPr="00A63246" w14:paraId="70AA4D09" w14:textId="77777777" w:rsidTr="009B72F8">
        <w:trPr>
          <w:trHeight w:val="465"/>
        </w:trPr>
        <w:tc>
          <w:tcPr>
            <w:tcW w:w="2894" w:type="dxa"/>
            <w:shd w:val="clear" w:color="auto" w:fill="C6D9F1" w:themeFill="text2" w:themeFillTint="33"/>
            <w:vAlign w:val="center"/>
          </w:tcPr>
          <w:p w14:paraId="5774A996" w14:textId="77777777" w:rsidR="000B5084" w:rsidRPr="00A63246" w:rsidRDefault="000B5084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Levels of service objectives</w:t>
            </w:r>
            <w:r w:rsidR="00C03E1D" w:rsidRPr="00A63246">
              <w:rPr>
                <w:rFonts w:ascii="Calibri" w:hAnsi="Calibri" w:cs="Arial"/>
                <w:sz w:val="18"/>
                <w:szCs w:val="18"/>
              </w:rPr>
              <w:t xml:space="preserve"> (R0130)</w:t>
            </w:r>
          </w:p>
        </w:tc>
        <w:tc>
          <w:tcPr>
            <w:tcW w:w="4680" w:type="dxa"/>
            <w:shd w:val="clear" w:color="auto" w:fill="C6D9F1" w:themeFill="text2" w:themeFillTint="33"/>
            <w:vAlign w:val="center"/>
          </w:tcPr>
          <w:p w14:paraId="319ABA4E" w14:textId="77777777" w:rsidR="000B5084" w:rsidRPr="00B71F21" w:rsidRDefault="00F852EA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Deliberately blank</w:t>
            </w:r>
          </w:p>
        </w:tc>
        <w:tc>
          <w:tcPr>
            <w:tcW w:w="3804" w:type="dxa"/>
            <w:shd w:val="clear" w:color="auto" w:fill="C6D9F1" w:themeFill="text2" w:themeFillTint="33"/>
            <w:vAlign w:val="center"/>
          </w:tcPr>
          <w:p w14:paraId="17EA21DF" w14:textId="77777777" w:rsidR="000B5084" w:rsidRPr="00B71F21" w:rsidRDefault="000B5084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5" w:type="dxa"/>
            <w:shd w:val="clear" w:color="auto" w:fill="C6D9F1" w:themeFill="text2" w:themeFillTint="33"/>
            <w:vAlign w:val="center"/>
          </w:tcPr>
          <w:p w14:paraId="0C223232" w14:textId="77777777" w:rsidR="000B5084" w:rsidRPr="00B71F21" w:rsidRDefault="000B5084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1" w:type="dxa"/>
            <w:shd w:val="clear" w:color="auto" w:fill="C6D9F1" w:themeFill="text2" w:themeFillTint="33"/>
            <w:vAlign w:val="center"/>
          </w:tcPr>
          <w:p w14:paraId="16EC54E6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shd w:val="clear" w:color="auto" w:fill="C6D9F1" w:themeFill="text2" w:themeFillTint="33"/>
            <w:vAlign w:val="center"/>
          </w:tcPr>
          <w:p w14:paraId="0381BFE5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23AB5A7B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FBAF38D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421E6461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22FDB655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A488D3A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C6D9F1" w:themeFill="text2" w:themeFillTint="33"/>
            <w:vAlign w:val="center"/>
          </w:tcPr>
          <w:p w14:paraId="4C5EECAB" w14:textId="77777777" w:rsidR="000B5084" w:rsidRPr="00A63246" w:rsidRDefault="000B5084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095E25" w:rsidRPr="00A63246" w14:paraId="46C8E463" w14:textId="77777777" w:rsidTr="009B72F8">
        <w:trPr>
          <w:trHeight w:val="543"/>
        </w:trPr>
        <w:tc>
          <w:tcPr>
            <w:tcW w:w="2894" w:type="dxa"/>
            <w:vAlign w:val="center"/>
          </w:tcPr>
          <w:p w14:paraId="505A4835" w14:textId="77777777" w:rsidR="00095E25" w:rsidRPr="00A63246" w:rsidRDefault="0013024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Quality management</w:t>
            </w:r>
          </w:p>
        </w:tc>
        <w:tc>
          <w:tcPr>
            <w:tcW w:w="4680" w:type="dxa"/>
            <w:vAlign w:val="center"/>
          </w:tcPr>
          <w:p w14:paraId="3290EF7F" w14:textId="77777777" w:rsidR="00095E25" w:rsidRPr="00B71F21" w:rsidRDefault="00164689" w:rsidP="00164689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Guideline G1052 Quality Management in [Marine] Aids to Navigation Service Delivery (Dec 2013), removing ISO copied text.</w:t>
            </w:r>
          </w:p>
        </w:tc>
        <w:tc>
          <w:tcPr>
            <w:tcW w:w="3804" w:type="dxa"/>
            <w:vAlign w:val="center"/>
          </w:tcPr>
          <w:p w14:paraId="7D40B798" w14:textId="77777777" w:rsidR="00095E25" w:rsidRPr="00B71F21" w:rsidRDefault="00164689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Revised Guideline </w:t>
            </w:r>
          </w:p>
        </w:tc>
        <w:tc>
          <w:tcPr>
            <w:tcW w:w="275" w:type="dxa"/>
            <w:vAlign w:val="center"/>
          </w:tcPr>
          <w:p w14:paraId="36D047F7" w14:textId="77777777" w:rsidR="00095E25" w:rsidRPr="00B71F21" w:rsidRDefault="008A4D38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F65B169" w14:textId="77777777" w:rsidR="00095E25" w:rsidRPr="00B71F21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B53EB74" w14:textId="77777777" w:rsidR="00095E25" w:rsidRPr="00B71F21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D7C809B" w14:textId="1DB6A892" w:rsidR="00095E25" w:rsidRPr="00B71F21" w:rsidRDefault="000D40C8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C5E8E61" w14:textId="1E7C2CBE" w:rsidR="00095E25" w:rsidRPr="00B71F21" w:rsidRDefault="000D40C8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288F170" w14:textId="39BB347B" w:rsidR="00095E25" w:rsidRPr="00B71F21" w:rsidRDefault="0088523D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AA31321" w14:textId="77777777"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D21B0BB" w14:textId="77777777"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085C450" w14:textId="77777777" w:rsidR="005C778D" w:rsidRPr="00A63246" w:rsidRDefault="005C778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7DF2EB34" w14:textId="77777777" w:rsidTr="009B72F8">
        <w:tc>
          <w:tcPr>
            <w:tcW w:w="2894" w:type="dxa"/>
            <w:vMerge w:val="restart"/>
            <w:vAlign w:val="center"/>
          </w:tcPr>
          <w:p w14:paraId="23EE9411" w14:textId="77777777" w:rsidR="005865DE" w:rsidRPr="00A63246" w:rsidRDefault="005865DE" w:rsidP="00313F26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AtoN planning</w:t>
            </w:r>
          </w:p>
        </w:tc>
        <w:tc>
          <w:tcPr>
            <w:tcW w:w="4680" w:type="dxa"/>
            <w:vAlign w:val="center"/>
          </w:tcPr>
          <w:p w14:paraId="12B30B72" w14:textId="77777777" w:rsidR="005865DE" w:rsidRPr="00B71F21" w:rsidRDefault="005865DE" w:rsidP="00313F2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Reformat and review the IALA MBS incorporating MAtoN</w:t>
            </w:r>
            <w:r>
              <w:rPr>
                <w:rFonts w:ascii="Calibri" w:hAnsi="Calibri"/>
                <w:sz w:val="18"/>
                <w:szCs w:val="18"/>
              </w:rPr>
              <w:t>. Needs General Assembly approval.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79CAE1E3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MBS Recommendation and possible new Guideline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including mobile </w:t>
            </w: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AtoN, bearing in mind R1016</w:t>
            </w:r>
          </w:p>
        </w:tc>
        <w:tc>
          <w:tcPr>
            <w:tcW w:w="275" w:type="dxa"/>
            <w:vAlign w:val="center"/>
          </w:tcPr>
          <w:p w14:paraId="7748BA9F" w14:textId="77777777" w:rsidR="005865DE" w:rsidRPr="00B71F21" w:rsidRDefault="005865DE" w:rsidP="00313F2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3C2C5B06" w14:textId="77777777" w:rsidR="005865DE" w:rsidRPr="00B71F21" w:rsidRDefault="005865DE" w:rsidP="00313F26">
            <w:pPr>
              <w:jc w:val="center"/>
            </w:pPr>
            <w:r w:rsidRPr="00B71F21"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0CACD95D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3" w:type="dxa"/>
            <w:vAlign w:val="center"/>
          </w:tcPr>
          <w:p w14:paraId="5E1B72A4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4" w:type="dxa"/>
            <w:vAlign w:val="center"/>
          </w:tcPr>
          <w:p w14:paraId="5E09DDB6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4" w:type="dxa"/>
            <w:vAlign w:val="center"/>
          </w:tcPr>
          <w:p w14:paraId="3B8B6AAE" w14:textId="6E9F4D15" w:rsidR="005865DE" w:rsidRPr="00B71F21" w:rsidRDefault="005865DE" w:rsidP="004848DE">
            <w:pPr>
              <w:jc w:val="center"/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E886DB3" w14:textId="113CBEBA" w:rsidR="005865DE" w:rsidRPr="00B71F21" w:rsidRDefault="005865DE" w:rsidP="00313F26">
            <w:pPr>
              <w:jc w:val="center"/>
            </w:pPr>
            <w:r>
              <w:t xml:space="preserve"> </w:t>
            </w:r>
          </w:p>
        </w:tc>
        <w:tc>
          <w:tcPr>
            <w:tcW w:w="283" w:type="dxa"/>
            <w:vAlign w:val="center"/>
          </w:tcPr>
          <w:p w14:paraId="02E559BA" w14:textId="626DAD6D" w:rsidR="005865DE" w:rsidRPr="00B71F21" w:rsidRDefault="005865DE" w:rsidP="004848DE">
            <w:pPr>
              <w:jc w:val="center"/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33AFE50D" w14:textId="1EFC0CCC" w:rsidR="005865DE" w:rsidRPr="00A63246" w:rsidRDefault="005865DE" w:rsidP="00313F2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sz w:val="18"/>
                <w:szCs w:val="18"/>
                <w:lang w:eastAsia="ja-JP"/>
              </w:rPr>
              <w:t>Relies on MAtoN</w:t>
            </w:r>
          </w:p>
        </w:tc>
      </w:tr>
      <w:tr w:rsidR="005865DE" w:rsidRPr="00A63246" w14:paraId="1B78E418" w14:textId="77777777" w:rsidTr="009B72F8">
        <w:tc>
          <w:tcPr>
            <w:tcW w:w="2894" w:type="dxa"/>
            <w:vMerge/>
            <w:vAlign w:val="center"/>
          </w:tcPr>
          <w:p w14:paraId="6B3625AB" w14:textId="77777777" w:rsidR="005865DE" w:rsidRPr="00A63246" w:rsidRDefault="005865DE" w:rsidP="00313F26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7501406" w14:textId="77777777" w:rsidR="005865DE" w:rsidRPr="00B71F21" w:rsidRDefault="005865DE" w:rsidP="00A0418C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Assist ENAV with development of radio aspects of MAtoN and AMRD with IEC and ITU</w:t>
            </w:r>
          </w:p>
        </w:tc>
        <w:tc>
          <w:tcPr>
            <w:tcW w:w="3804" w:type="dxa"/>
            <w:vAlign w:val="center"/>
          </w:tcPr>
          <w:p w14:paraId="761CEA3E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Advice to ENAV for liaison notes to ITU and IEC and contribution to </w:t>
            </w:r>
            <w:r w:rsidRPr="003E6D14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ENAV New Guideline on AMRD</w:t>
            </w:r>
          </w:p>
        </w:tc>
        <w:tc>
          <w:tcPr>
            <w:tcW w:w="275" w:type="dxa"/>
            <w:vAlign w:val="center"/>
          </w:tcPr>
          <w:p w14:paraId="4E5331FA" w14:textId="77777777" w:rsidR="005865DE" w:rsidRPr="00B71F21" w:rsidRDefault="005865DE" w:rsidP="00313F2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8B11B8F" w14:textId="4683A10F" w:rsidR="005865DE" w:rsidRPr="00B71F21" w:rsidRDefault="005865DE" w:rsidP="00313F2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D7B31AF" w14:textId="42C6AA12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2A2E06A1" w14:textId="0728B094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42C1124C" w14:textId="3EE7C98A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03E7D637" w14:textId="77777777" w:rsidR="005865DE" w:rsidRPr="00B71F21" w:rsidRDefault="005865DE" w:rsidP="004848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0119EF8" w14:textId="77777777" w:rsidR="005865DE" w:rsidRPr="00B71F21" w:rsidRDefault="005865DE" w:rsidP="00313F26">
            <w:pPr>
              <w:jc w:val="center"/>
            </w:pPr>
          </w:p>
        </w:tc>
        <w:tc>
          <w:tcPr>
            <w:tcW w:w="283" w:type="dxa"/>
            <w:vAlign w:val="center"/>
          </w:tcPr>
          <w:p w14:paraId="6F0C89A0" w14:textId="77777777" w:rsidR="005865DE" w:rsidRPr="00B71F21" w:rsidRDefault="005865DE" w:rsidP="004848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4F08B0F1" w14:textId="77777777" w:rsidR="005865DE" w:rsidRPr="00A63246" w:rsidRDefault="005865DE" w:rsidP="00313F2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68B80C1F" w14:textId="77777777" w:rsidTr="009B72F8">
        <w:tc>
          <w:tcPr>
            <w:tcW w:w="2894" w:type="dxa"/>
            <w:vMerge/>
            <w:vAlign w:val="center"/>
          </w:tcPr>
          <w:p w14:paraId="07D33EB2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E18DB33" w14:textId="1EA4158F" w:rsidR="005865DE" w:rsidRPr="00B71F21" w:rsidRDefault="005865DE" w:rsidP="00174EA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Undertake gap analysis of IALA guidance associated with the MBS, including 1078 The Use of AtoN in the Design of Fairways (June 2011), identify further work to add to the </w:t>
            </w:r>
            <w:r>
              <w:rPr>
                <w:rFonts w:ascii="Calibri" w:hAnsi="Calibri"/>
                <w:sz w:val="18"/>
                <w:szCs w:val="18"/>
              </w:rPr>
              <w:t>task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plan at ARM8</w:t>
            </w:r>
            <w:r>
              <w:rPr>
                <w:rFonts w:ascii="Calibri" w:hAnsi="Calibri"/>
                <w:sz w:val="18"/>
                <w:szCs w:val="18"/>
              </w:rPr>
              <w:t>.Includes SIGNI buoyage and submerged breakwaters.</w:t>
            </w:r>
          </w:p>
        </w:tc>
        <w:tc>
          <w:tcPr>
            <w:tcW w:w="3804" w:type="dxa"/>
            <w:vAlign w:val="center"/>
          </w:tcPr>
          <w:p w14:paraId="2A9E17A2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Guidelines (TBA)</w:t>
            </w:r>
          </w:p>
        </w:tc>
        <w:tc>
          <w:tcPr>
            <w:tcW w:w="275" w:type="dxa"/>
            <w:vAlign w:val="center"/>
          </w:tcPr>
          <w:p w14:paraId="0DFD6F1B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4E9C1CB3" w14:textId="03C5AB2E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+++</w:t>
            </w:r>
          </w:p>
        </w:tc>
        <w:tc>
          <w:tcPr>
            <w:tcW w:w="258" w:type="dxa"/>
            <w:vAlign w:val="center"/>
          </w:tcPr>
          <w:p w14:paraId="5605DA37" w14:textId="1347D324" w:rsidR="005865DE" w:rsidRPr="0088523D" w:rsidRDefault="005865DE" w:rsidP="0088523D">
            <w:pPr>
              <w:rPr>
                <w:color w:val="000000" w:themeColor="text1"/>
              </w:rPr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39914BFE" w14:textId="457BC2A0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61D2B37" w14:textId="37E656F5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80F8B95" w14:textId="68989779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76AD296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81D76EC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0D67F894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0AC8E36F" w14:textId="77777777" w:rsidTr="009B72F8">
        <w:tc>
          <w:tcPr>
            <w:tcW w:w="2894" w:type="dxa"/>
            <w:vMerge/>
            <w:vAlign w:val="center"/>
          </w:tcPr>
          <w:p w14:paraId="77B5F09A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9DC4101" w14:textId="77777777" w:rsidR="005865DE" w:rsidRPr="00B71F21" w:rsidRDefault="005865D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Develop guidance for navigators on the use of AtoN</w:t>
            </w:r>
          </w:p>
        </w:tc>
        <w:tc>
          <w:tcPr>
            <w:tcW w:w="3804" w:type="dxa"/>
            <w:vAlign w:val="center"/>
          </w:tcPr>
          <w:p w14:paraId="31B67CFC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</w:t>
            </w:r>
          </w:p>
        </w:tc>
        <w:tc>
          <w:tcPr>
            <w:tcW w:w="275" w:type="dxa"/>
            <w:vAlign w:val="center"/>
          </w:tcPr>
          <w:p w14:paraId="40E59D2C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43CB81B8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713C366C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E00D17C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0714C73" w14:textId="7081C1AF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58EBFC7" w14:textId="3CF051C2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06013A2" w14:textId="6A7D4AA1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0DDD543" w14:textId="04F71CBA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694B5A02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33C41AF0" w14:textId="77777777" w:rsidTr="009B72F8">
        <w:tc>
          <w:tcPr>
            <w:tcW w:w="2894" w:type="dxa"/>
            <w:vMerge/>
            <w:vAlign w:val="center"/>
          </w:tcPr>
          <w:p w14:paraId="57C9D198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47A9DDD" w14:textId="77777777" w:rsidR="005865DE" w:rsidRPr="00B71F21" w:rsidRDefault="005865DE" w:rsidP="00313F2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Review G1096 Anticipated User e-Navigation Requirements from Berth to Berth, for AtoN Authorities (May 2013) </w:t>
            </w:r>
            <w:r w:rsidRPr="00167454">
              <w:rPr>
                <w:rFonts w:ascii="Calibri" w:hAnsi="Calibri"/>
                <w:color w:val="FF0000"/>
                <w:sz w:val="18"/>
                <w:szCs w:val="18"/>
              </w:rPr>
              <w:t>– may be deleted</w:t>
            </w:r>
          </w:p>
        </w:tc>
        <w:tc>
          <w:tcPr>
            <w:tcW w:w="3804" w:type="dxa"/>
            <w:vAlign w:val="center"/>
          </w:tcPr>
          <w:p w14:paraId="1F072BD6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or deleted Guideline</w:t>
            </w:r>
          </w:p>
        </w:tc>
        <w:tc>
          <w:tcPr>
            <w:tcW w:w="275" w:type="dxa"/>
            <w:vAlign w:val="center"/>
          </w:tcPr>
          <w:p w14:paraId="712970A7" w14:textId="77777777" w:rsidR="005865DE" w:rsidRPr="009E0863" w:rsidRDefault="005865DE" w:rsidP="009E0863">
            <w:pPr>
              <w:jc w:val="center"/>
              <w:rPr>
                <w:sz w:val="18"/>
                <w:szCs w:val="18"/>
              </w:rPr>
            </w:pPr>
            <w:r w:rsidRPr="009E0863">
              <w:rPr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DD3B48C" w14:textId="5C889733" w:rsidR="005865DE" w:rsidRPr="00B71F21" w:rsidRDefault="005865DE" w:rsidP="0088523D"/>
        </w:tc>
        <w:tc>
          <w:tcPr>
            <w:tcW w:w="258" w:type="dxa"/>
            <w:vAlign w:val="center"/>
          </w:tcPr>
          <w:p w14:paraId="1DC23EB2" w14:textId="301CD0F2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3FEBF25A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59BD4FAB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4EA63F51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5AD7EB5A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286CCF3D" w14:textId="77777777" w:rsidR="005865DE" w:rsidRPr="00B71F21" w:rsidRDefault="005865DE" w:rsidP="0088523D"/>
        </w:tc>
        <w:tc>
          <w:tcPr>
            <w:tcW w:w="994" w:type="dxa"/>
            <w:shd w:val="clear" w:color="auto" w:fill="92D050"/>
            <w:vAlign w:val="center"/>
          </w:tcPr>
          <w:p w14:paraId="71570E14" w14:textId="48CC6EEB" w:rsidR="005865DE" w:rsidRPr="005865DE" w:rsidRDefault="005865DE" w:rsidP="005865DE">
            <w:pPr>
              <w:ind w:left="85"/>
              <w:rPr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M</w:t>
            </w:r>
            <w:r w:rsidRPr="005865DE">
              <w:rPr>
                <w:rFonts w:ascii="Calibri" w:hAnsi="Calibri" w:cs="Arial"/>
                <w:sz w:val="18"/>
                <w:szCs w:val="18"/>
                <w:lang w:eastAsia="ja-JP"/>
              </w:rPr>
              <w:t>ay</w:t>
            </w:r>
            <w:r w:rsidRPr="005865DE">
              <w:rPr>
                <w:sz w:val="18"/>
                <w:szCs w:val="18"/>
                <w:lang w:eastAsia="ja-JP"/>
              </w:rPr>
              <w:t xml:space="preserve"> be deleted</w:t>
            </w:r>
          </w:p>
        </w:tc>
      </w:tr>
      <w:tr w:rsidR="005865DE" w:rsidRPr="00A63246" w14:paraId="44D7E8F1" w14:textId="77777777" w:rsidTr="009B72F8">
        <w:tc>
          <w:tcPr>
            <w:tcW w:w="2894" w:type="dxa"/>
            <w:vMerge/>
            <w:vAlign w:val="center"/>
          </w:tcPr>
          <w:p w14:paraId="054A44D4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D3F321D" w14:textId="77777777" w:rsidR="005865DE" w:rsidRPr="00B71F21" w:rsidRDefault="005865D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guidance on AtoN provision in polar regions</w:t>
            </w:r>
          </w:p>
        </w:tc>
        <w:tc>
          <w:tcPr>
            <w:tcW w:w="3804" w:type="dxa"/>
            <w:vAlign w:val="center"/>
          </w:tcPr>
          <w:p w14:paraId="4C7245BF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 and possible Recommendation</w:t>
            </w:r>
          </w:p>
        </w:tc>
        <w:tc>
          <w:tcPr>
            <w:tcW w:w="275" w:type="dxa"/>
            <w:vAlign w:val="center"/>
          </w:tcPr>
          <w:p w14:paraId="56EA879A" w14:textId="77777777" w:rsidR="005865DE" w:rsidRPr="009E0863" w:rsidRDefault="005865DE" w:rsidP="009E0863">
            <w:pPr>
              <w:jc w:val="center"/>
              <w:rPr>
                <w:sz w:val="18"/>
                <w:szCs w:val="18"/>
              </w:rPr>
            </w:pPr>
            <w:r w:rsidRPr="009E0863">
              <w:rPr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E610944" w14:textId="77777777" w:rsidR="005865DE" w:rsidRPr="00B71F21" w:rsidRDefault="005865DE" w:rsidP="0088523D"/>
        </w:tc>
        <w:tc>
          <w:tcPr>
            <w:tcW w:w="258" w:type="dxa"/>
            <w:vAlign w:val="center"/>
          </w:tcPr>
          <w:p w14:paraId="6BAD6C3D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771E47C8" w14:textId="7F1D6936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5FB4CBF3" w14:textId="265A3182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360112B4" w14:textId="6D2A097D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62374CAB" w14:textId="00BAE245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7E852EAF" w14:textId="362719DD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565CE55C" w14:textId="29A9749D" w:rsidR="005865DE" w:rsidRPr="00486C34" w:rsidRDefault="005865DE" w:rsidP="00486C34">
            <w:pPr>
              <w:ind w:left="85"/>
              <w:rPr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sz w:val="18"/>
                <w:szCs w:val="18"/>
                <w:lang w:eastAsia="ja-JP"/>
              </w:rPr>
              <w:t>Possible</w:t>
            </w:r>
            <w:r w:rsidRPr="00486C34">
              <w:rPr>
                <w:sz w:val="18"/>
                <w:szCs w:val="18"/>
                <w:lang w:eastAsia="ja-JP"/>
              </w:rPr>
              <w:t xml:space="preserve"> Polar Seminar</w:t>
            </w:r>
          </w:p>
        </w:tc>
      </w:tr>
      <w:tr w:rsidR="005865DE" w:rsidRPr="00A63246" w14:paraId="629BC15C" w14:textId="77777777" w:rsidTr="009B72F8">
        <w:tc>
          <w:tcPr>
            <w:tcW w:w="2894" w:type="dxa"/>
            <w:vMerge/>
            <w:vAlign w:val="center"/>
          </w:tcPr>
          <w:p w14:paraId="2A103C52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BE6D64D" w14:textId="77777777" w:rsidR="005865DE" w:rsidRPr="00B71F21" w:rsidRDefault="005865DE" w:rsidP="0084246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842463">
              <w:rPr>
                <w:rFonts w:ascii="Calibri" w:hAnsi="Calibri" w:cs="Arial"/>
                <w:sz w:val="18"/>
                <w:szCs w:val="18"/>
              </w:rPr>
              <w:t>Develop guidance on the provision of AtoN for autonomous vehicle/vessel operations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(Maritime Autonomous Surface Ship, MASS)</w:t>
            </w:r>
          </w:p>
        </w:tc>
        <w:tc>
          <w:tcPr>
            <w:tcW w:w="3804" w:type="dxa"/>
            <w:vAlign w:val="center"/>
          </w:tcPr>
          <w:p w14:paraId="71B830DF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 and possible Recommendation</w:t>
            </w:r>
          </w:p>
        </w:tc>
        <w:tc>
          <w:tcPr>
            <w:tcW w:w="275" w:type="dxa"/>
            <w:vAlign w:val="center"/>
          </w:tcPr>
          <w:p w14:paraId="4237C03D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FD6CD48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E8E3D4B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1D21CB8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4A49AB6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9CFDFC1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6C7CC52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9F6647E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C7A159C" w14:textId="475C8398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Possibly too soon</w:t>
            </w:r>
          </w:p>
        </w:tc>
      </w:tr>
      <w:tr w:rsidR="005865DE" w:rsidRPr="00A63246" w14:paraId="2F380B7A" w14:textId="77777777" w:rsidTr="009B72F8">
        <w:tc>
          <w:tcPr>
            <w:tcW w:w="2894" w:type="dxa"/>
            <w:vMerge/>
            <w:vAlign w:val="center"/>
          </w:tcPr>
          <w:p w14:paraId="0C55CF66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30241E3" w14:textId="77777777" w:rsidR="005865DE" w:rsidRPr="00B71F21" w:rsidRDefault="005865DE" w:rsidP="005D71D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842463">
              <w:rPr>
                <w:rFonts w:ascii="Calibri" w:hAnsi="Calibri" w:cs="Arial"/>
                <w:sz w:val="18"/>
                <w:szCs w:val="18"/>
              </w:rPr>
              <w:t>Review</w:t>
            </w:r>
            <w:r>
              <w:rPr>
                <w:rFonts w:ascii="Calibri" w:hAnsi="Calibri"/>
                <w:sz w:val="18"/>
                <w:szCs w:val="18"/>
              </w:rPr>
              <w:t xml:space="preserve"> and update </w:t>
            </w:r>
            <w:r w:rsidRPr="00842463">
              <w:rPr>
                <w:rFonts w:ascii="Calibri" w:hAnsi="Calibri"/>
                <w:sz w:val="18"/>
                <w:szCs w:val="18"/>
              </w:rPr>
              <w:t>Recommendation R-0139 on the Marking of Man-Made Offshore Structures</w:t>
            </w:r>
            <w:r>
              <w:rPr>
                <w:rFonts w:ascii="Calibri" w:hAnsi="Calibri"/>
                <w:sz w:val="18"/>
                <w:szCs w:val="18"/>
              </w:rPr>
              <w:t xml:space="preserve"> to reflect trends in the proliferation of wind farms and other offshore platforms.</w:t>
            </w:r>
          </w:p>
        </w:tc>
        <w:tc>
          <w:tcPr>
            <w:tcW w:w="3804" w:type="dxa"/>
            <w:vAlign w:val="center"/>
          </w:tcPr>
          <w:p w14:paraId="18A68665" w14:textId="70B03BEF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Revised Recommendation and possible new Guideline</w:t>
            </w:r>
          </w:p>
        </w:tc>
        <w:tc>
          <w:tcPr>
            <w:tcW w:w="275" w:type="dxa"/>
            <w:vAlign w:val="center"/>
          </w:tcPr>
          <w:p w14:paraId="477E9DDE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F7B2AEF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32AF223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97DDFC" w14:textId="286AE2AE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A2C125E" w14:textId="2786E64F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7C989E0" w14:textId="54832FE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9BB152A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927CE57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723B086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49292256" w14:textId="77777777" w:rsidTr="009B72F8">
        <w:tc>
          <w:tcPr>
            <w:tcW w:w="2894" w:type="dxa"/>
            <w:vMerge/>
            <w:vAlign w:val="center"/>
          </w:tcPr>
          <w:p w14:paraId="141D1878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B408292" w14:textId="17DBCFFD" w:rsidR="005865DE" w:rsidRPr="00842463" w:rsidRDefault="005865DE" w:rsidP="003D7DA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  <w:r w:rsidRPr="00236AB7">
              <w:rPr>
                <w:rFonts w:ascii="Calibri" w:hAnsi="Calibri" w:cs="Arial"/>
                <w:sz w:val="18"/>
                <w:szCs w:val="18"/>
              </w:rPr>
              <w:t xml:space="preserve">dentify </w:t>
            </w:r>
            <w:r>
              <w:rPr>
                <w:rFonts w:ascii="Calibri" w:hAnsi="Calibri" w:cs="Arial"/>
                <w:sz w:val="18"/>
                <w:szCs w:val="18"/>
              </w:rPr>
              <w:t>options</w:t>
            </w:r>
            <w:r w:rsidRPr="00236AB7">
              <w:rPr>
                <w:rFonts w:ascii="Calibri" w:hAnsi="Calibri" w:cs="Arial"/>
                <w:sz w:val="18"/>
                <w:szCs w:val="18"/>
              </w:rPr>
              <w:t xml:space="preserve"> for the future use of DGNSS stations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in conjunction with ENG review of Recommendation R0150.</w:t>
            </w:r>
          </w:p>
        </w:tc>
        <w:tc>
          <w:tcPr>
            <w:tcW w:w="3804" w:type="dxa"/>
            <w:vAlign w:val="center"/>
          </w:tcPr>
          <w:p w14:paraId="34DDDFC0" w14:textId="66C6E9DC" w:rsidR="005865DE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Draft update of Recommendation R0150 to ENG Committee</w:t>
            </w:r>
          </w:p>
        </w:tc>
        <w:tc>
          <w:tcPr>
            <w:tcW w:w="275" w:type="dxa"/>
            <w:vAlign w:val="center"/>
          </w:tcPr>
          <w:p w14:paraId="3EDD91E1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532495E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053572D2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E828354" w14:textId="548DECDC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FF531B1" w14:textId="63C49E3E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C8016AA" w14:textId="4E407514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8F2368B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F237AF0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0F30408D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43CDF686" w14:textId="77777777" w:rsidTr="009B72F8">
        <w:tc>
          <w:tcPr>
            <w:tcW w:w="2894" w:type="dxa"/>
            <w:vMerge/>
            <w:vAlign w:val="center"/>
          </w:tcPr>
          <w:p w14:paraId="1CBA54D8" w14:textId="77777777" w:rsidR="005865DE" w:rsidRPr="00A63246" w:rsidRDefault="005865DE" w:rsidP="0088523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355A070" w14:textId="02FD14D7" w:rsidR="005865DE" w:rsidRDefault="005865DE" w:rsidP="003D7DA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Guideline on the Use of MAtoN</w:t>
            </w:r>
          </w:p>
        </w:tc>
        <w:tc>
          <w:tcPr>
            <w:tcW w:w="3804" w:type="dxa"/>
            <w:vAlign w:val="center"/>
          </w:tcPr>
          <w:p w14:paraId="76F8A47A" w14:textId="6E2C141E" w:rsidR="005865DE" w:rsidRDefault="005865DE" w:rsidP="001B63B3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Guideline (New) in Advance of MBAS review</w:t>
            </w:r>
          </w:p>
        </w:tc>
        <w:tc>
          <w:tcPr>
            <w:tcW w:w="275" w:type="dxa"/>
            <w:vAlign w:val="center"/>
          </w:tcPr>
          <w:p w14:paraId="3BCADA93" w14:textId="2C0CBDC8" w:rsidR="005865DE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03015C9" w14:textId="7FD9774C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FC0BECB" w14:textId="54C2900D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0647ED7" w14:textId="1AEBDC28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A62B2C8" w14:textId="77777777" w:rsidR="005865DE" w:rsidRDefault="005865DE" w:rsidP="005865DE">
            <w:pPr>
              <w:jc w:val="center"/>
            </w:pPr>
          </w:p>
        </w:tc>
        <w:tc>
          <w:tcPr>
            <w:tcW w:w="284" w:type="dxa"/>
            <w:vAlign w:val="center"/>
          </w:tcPr>
          <w:p w14:paraId="477170BB" w14:textId="77777777" w:rsidR="005865DE" w:rsidRDefault="005865DE" w:rsidP="0088523D"/>
        </w:tc>
        <w:tc>
          <w:tcPr>
            <w:tcW w:w="284" w:type="dxa"/>
            <w:vAlign w:val="center"/>
          </w:tcPr>
          <w:p w14:paraId="65FE9A1C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736B1EC0" w14:textId="77777777" w:rsidR="005865DE" w:rsidRPr="00B71F21" w:rsidRDefault="005865DE" w:rsidP="0088523D"/>
        </w:tc>
        <w:tc>
          <w:tcPr>
            <w:tcW w:w="994" w:type="dxa"/>
            <w:shd w:val="clear" w:color="auto" w:fill="92D050"/>
            <w:vAlign w:val="center"/>
          </w:tcPr>
          <w:p w14:paraId="6F87B23E" w14:textId="77777777" w:rsidR="005865DE" w:rsidRPr="00A63246" w:rsidRDefault="005865DE" w:rsidP="0088523D">
            <w:pPr>
              <w:rPr>
                <w:lang w:eastAsia="ja-JP"/>
              </w:rPr>
            </w:pPr>
          </w:p>
        </w:tc>
      </w:tr>
      <w:tr w:rsidR="0013024F" w:rsidRPr="00A63246" w14:paraId="4818D0C8" w14:textId="77777777" w:rsidTr="009B72F8">
        <w:trPr>
          <w:trHeight w:val="1034"/>
        </w:trPr>
        <w:tc>
          <w:tcPr>
            <w:tcW w:w="2894" w:type="dxa"/>
            <w:vAlign w:val="center"/>
          </w:tcPr>
          <w:p w14:paraId="4A171129" w14:textId="77777777" w:rsidR="0013024F" w:rsidRPr="00A63246" w:rsidRDefault="0013024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Virtual marking</w:t>
            </w:r>
          </w:p>
        </w:tc>
        <w:tc>
          <w:tcPr>
            <w:tcW w:w="4680" w:type="dxa"/>
            <w:vAlign w:val="center"/>
          </w:tcPr>
          <w:p w14:paraId="71FA3C84" w14:textId="77777777" w:rsidR="0013024F" w:rsidRPr="00B71F21" w:rsidRDefault="004A009D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Review R0143 Provision of virtual aids to n</w:t>
            </w:r>
            <w:r w:rsidR="00355ACA" w:rsidRPr="00B71F21">
              <w:rPr>
                <w:rFonts w:ascii="Calibri" w:hAnsi="Calibri" w:cs="Arial"/>
                <w:sz w:val="18"/>
                <w:szCs w:val="18"/>
              </w:rPr>
              <w:t>avigation and G1091 Virtual AtoN to reflect developments</w:t>
            </w:r>
          </w:p>
        </w:tc>
        <w:tc>
          <w:tcPr>
            <w:tcW w:w="3804" w:type="dxa"/>
            <w:vAlign w:val="center"/>
          </w:tcPr>
          <w:p w14:paraId="27F08000" w14:textId="77777777" w:rsidR="0013024F" w:rsidRPr="00B71F21" w:rsidRDefault="00355ACA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Recommendation and Guideline</w:t>
            </w:r>
          </w:p>
        </w:tc>
        <w:tc>
          <w:tcPr>
            <w:tcW w:w="275" w:type="dxa"/>
            <w:vAlign w:val="center"/>
          </w:tcPr>
          <w:p w14:paraId="506B5724" w14:textId="77777777" w:rsidR="0013024F" w:rsidRPr="00B71F21" w:rsidRDefault="008A4D38" w:rsidP="0088523D">
            <w:r w:rsidRPr="00B71F21">
              <w:t>1</w:t>
            </w:r>
          </w:p>
        </w:tc>
        <w:tc>
          <w:tcPr>
            <w:tcW w:w="411" w:type="dxa"/>
            <w:vAlign w:val="center"/>
          </w:tcPr>
          <w:p w14:paraId="40FAE36F" w14:textId="3CEE9514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3F3ED9E" w14:textId="4EC7967C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FEFAD7F" w14:textId="59E4EF95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8DFDEF1" w14:textId="22D66242" w:rsidR="0013024F" w:rsidRPr="00483775" w:rsidRDefault="0088523D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F789C7E" w14:textId="77777777" w:rsidR="0013024F" w:rsidRPr="00B71F21" w:rsidRDefault="0013024F" w:rsidP="0088523D"/>
        </w:tc>
        <w:tc>
          <w:tcPr>
            <w:tcW w:w="284" w:type="dxa"/>
            <w:vAlign w:val="center"/>
          </w:tcPr>
          <w:p w14:paraId="7118588D" w14:textId="77777777" w:rsidR="0013024F" w:rsidRPr="00B71F21" w:rsidRDefault="0013024F" w:rsidP="0088523D"/>
        </w:tc>
        <w:tc>
          <w:tcPr>
            <w:tcW w:w="283" w:type="dxa"/>
            <w:vAlign w:val="center"/>
          </w:tcPr>
          <w:p w14:paraId="4E09FDB3" w14:textId="77777777" w:rsidR="0013024F" w:rsidRPr="00B71F21" w:rsidRDefault="0013024F" w:rsidP="0088523D"/>
        </w:tc>
        <w:tc>
          <w:tcPr>
            <w:tcW w:w="994" w:type="dxa"/>
            <w:shd w:val="clear" w:color="auto" w:fill="92D050"/>
            <w:vAlign w:val="center"/>
          </w:tcPr>
          <w:p w14:paraId="7056AC31" w14:textId="77777777" w:rsidR="0013024F" w:rsidRPr="00A63246" w:rsidRDefault="0013024F" w:rsidP="0088523D">
            <w:pPr>
              <w:rPr>
                <w:lang w:eastAsia="ja-JP"/>
              </w:rPr>
            </w:pPr>
          </w:p>
        </w:tc>
      </w:tr>
      <w:tr w:rsidR="00163917" w:rsidRPr="00A63246" w14:paraId="71C2F55C" w14:textId="77777777" w:rsidTr="00064A5B">
        <w:trPr>
          <w:trHeight w:val="303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14:paraId="7B0E6198" w14:textId="77777777" w:rsidR="00163917" w:rsidRPr="00B71F21" w:rsidRDefault="005012B2" w:rsidP="001925C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1020</w:t>
            </w:r>
            <w:r w:rsidR="000667D0" w:rsidRPr="00B71F21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1925C0" w:rsidRPr="00B71F21">
              <w:rPr>
                <w:rFonts w:ascii="Calibri" w:hAnsi="Calibri"/>
                <w:b/>
                <w:sz w:val="18"/>
                <w:szCs w:val="18"/>
              </w:rPr>
              <w:t>AtoN design and delivery</w:t>
            </w:r>
          </w:p>
        </w:tc>
      </w:tr>
      <w:tr w:rsidR="00064A5B" w:rsidRPr="00A63246" w14:paraId="720C711E" w14:textId="77777777" w:rsidTr="009B72F8">
        <w:trPr>
          <w:trHeight w:val="143"/>
        </w:trPr>
        <w:tc>
          <w:tcPr>
            <w:tcW w:w="2894" w:type="dxa"/>
            <w:vAlign w:val="center"/>
          </w:tcPr>
          <w:p w14:paraId="5F4BAF0D" w14:textId="77777777" w:rsidR="00064A5B" w:rsidRPr="00A63246" w:rsidRDefault="00064A5B" w:rsidP="001925C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Visual signalling</w:t>
            </w:r>
          </w:p>
        </w:tc>
        <w:tc>
          <w:tcPr>
            <w:tcW w:w="4680" w:type="dxa"/>
            <w:vAlign w:val="center"/>
          </w:tcPr>
          <w:p w14:paraId="75875D76" w14:textId="77777777" w:rsidR="00064A5B" w:rsidRPr="00B71F21" w:rsidRDefault="00064A5B" w:rsidP="001B63B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In association with ENG review G1116 </w:t>
            </w:r>
            <w:r w:rsidR="001B63B3" w:rsidRPr="00B71F21">
              <w:rPr>
                <w:rFonts w:ascii="Calibri" w:hAnsi="Calibri"/>
                <w:noProof/>
                <w:sz w:val="18"/>
                <w:szCs w:val="18"/>
              </w:rPr>
              <w:t>Selection of Rhythmic Characters and Synchronisation of Lights for [Marine] Aids to Navigation (Dec 2015)</w:t>
            </w:r>
          </w:p>
        </w:tc>
        <w:tc>
          <w:tcPr>
            <w:tcW w:w="3804" w:type="dxa"/>
            <w:vAlign w:val="center"/>
          </w:tcPr>
          <w:p w14:paraId="65196C9B" w14:textId="77777777" w:rsidR="00064A5B" w:rsidRPr="00B71F21" w:rsidRDefault="001B63B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</w:t>
            </w:r>
          </w:p>
        </w:tc>
        <w:tc>
          <w:tcPr>
            <w:tcW w:w="275" w:type="dxa"/>
            <w:vAlign w:val="center"/>
          </w:tcPr>
          <w:p w14:paraId="1B685026" w14:textId="77777777" w:rsidR="00064A5B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0BD7937B" w14:textId="42E91178" w:rsidR="00064A5B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84188B5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5267C58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07D07B9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79E102E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5DFBBF6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33A7A98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57E1C32" w14:textId="36203E98" w:rsidR="00064A5B" w:rsidRPr="00A63246" w:rsidRDefault="000F4DF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Preliminary Discussion</w:t>
            </w:r>
          </w:p>
        </w:tc>
      </w:tr>
      <w:tr w:rsidR="00C13E03" w:rsidRPr="00A63246" w14:paraId="70FAAF4B" w14:textId="77777777" w:rsidTr="009B72F8">
        <w:trPr>
          <w:trHeight w:val="143"/>
        </w:trPr>
        <w:tc>
          <w:tcPr>
            <w:tcW w:w="2894" w:type="dxa"/>
            <w:vMerge w:val="restart"/>
            <w:vAlign w:val="center"/>
          </w:tcPr>
          <w:p w14:paraId="625C8CA0" w14:textId="77777777" w:rsidR="00C13E03" w:rsidRPr="00A63246" w:rsidRDefault="00C13E03" w:rsidP="00D308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Design, implementation and maintenance</w:t>
            </w:r>
          </w:p>
        </w:tc>
        <w:tc>
          <w:tcPr>
            <w:tcW w:w="4680" w:type="dxa"/>
            <w:vAlign w:val="center"/>
          </w:tcPr>
          <w:p w14:paraId="138BB25D" w14:textId="77777777" w:rsidR="00C13E03" w:rsidRPr="00B71F21" w:rsidRDefault="00C13E03" w:rsidP="00D3080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Review G1084 Procedure of the Authorisation of AIS AtoN </w:t>
            </w:r>
          </w:p>
        </w:tc>
        <w:tc>
          <w:tcPr>
            <w:tcW w:w="3804" w:type="dxa"/>
            <w:vAlign w:val="center"/>
          </w:tcPr>
          <w:p w14:paraId="71466443" w14:textId="77777777" w:rsidR="00C13E03" w:rsidRPr="00B71F21" w:rsidRDefault="00C13E0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(if required)</w:t>
            </w:r>
          </w:p>
        </w:tc>
        <w:tc>
          <w:tcPr>
            <w:tcW w:w="275" w:type="dxa"/>
            <w:vAlign w:val="center"/>
          </w:tcPr>
          <w:p w14:paraId="34814D4F" w14:textId="77777777" w:rsidR="00C13E03" w:rsidRPr="00B71F21" w:rsidRDefault="00C13E03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5F7FA9FC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3FA92407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6D80791" w14:textId="0F07972C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8A73C83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2C94A94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F3ED333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83937A7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3618D045" w14:textId="77777777" w:rsidR="00C13E03" w:rsidRPr="00A63246" w:rsidRDefault="00C13E0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13E03" w:rsidRPr="00A63246" w14:paraId="4A8BE044" w14:textId="77777777" w:rsidTr="001B6735">
        <w:tblPrEx>
          <w:tblW w:w="14734" w:type="dxa"/>
          <w:tblInd w:w="-459" w:type="dxa"/>
          <w:tblLayout w:type="fixed"/>
          <w:tblCellMar>
            <w:left w:w="0" w:type="dxa"/>
            <w:right w:w="0" w:type="dxa"/>
          </w:tblCellMar>
          <w:tblPrExChange w:id="8" w:author="Seamus Doyle" w:date="2018-11-02T17:37:00Z">
            <w:tblPrEx>
              <w:tblW w:w="14734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143"/>
          <w:trPrChange w:id="9" w:author="Seamus Doyle" w:date="2018-11-02T17:37:00Z">
            <w:trPr>
              <w:gridBefore w:val="1"/>
              <w:trHeight w:val="143"/>
            </w:trPr>
          </w:trPrChange>
        </w:trPr>
        <w:tc>
          <w:tcPr>
            <w:tcW w:w="2894" w:type="dxa"/>
            <w:vMerge/>
            <w:vAlign w:val="center"/>
            <w:tcPrChange w:id="10" w:author="Seamus Doyle" w:date="2018-11-02T17:37:00Z">
              <w:tcPr>
                <w:tcW w:w="2894" w:type="dxa"/>
                <w:gridSpan w:val="2"/>
                <w:vMerge/>
                <w:vAlign w:val="center"/>
              </w:tcPr>
            </w:tcPrChange>
          </w:tcPr>
          <w:p w14:paraId="6C83D802" w14:textId="77777777" w:rsidR="00C13E03" w:rsidRPr="00A63246" w:rsidRDefault="00C13E03" w:rsidP="00D308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  <w:tcPrChange w:id="11" w:author="Seamus Doyle" w:date="2018-11-02T17:37:00Z">
              <w:tcPr>
                <w:tcW w:w="4680" w:type="dxa"/>
                <w:gridSpan w:val="2"/>
                <w:vAlign w:val="center"/>
              </w:tcPr>
            </w:tcPrChange>
          </w:tcPr>
          <w:p w14:paraId="1902A696" w14:textId="629AB154" w:rsidR="00C13E03" w:rsidRPr="001B6735" w:rsidRDefault="00C13E03" w:rsidP="00C13E0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color w:val="FF0000"/>
                <w:sz w:val="18"/>
                <w:szCs w:val="18"/>
                <w:rPrChange w:id="12" w:author="Seamus Doyle" w:date="2018-11-02T17:37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1B6735">
              <w:rPr>
                <w:rFonts w:ascii="Calibri" w:hAnsi="Calibri"/>
                <w:color w:val="FF0000"/>
                <w:sz w:val="18"/>
                <w:szCs w:val="18"/>
                <w:rPrChange w:id="13" w:author="Seamus Doyle" w:date="2018-11-02T17:37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Provide guidance on the management of requirements and requirements traceability</w:t>
            </w:r>
          </w:p>
        </w:tc>
        <w:tc>
          <w:tcPr>
            <w:tcW w:w="3804" w:type="dxa"/>
            <w:vAlign w:val="center"/>
            <w:tcPrChange w:id="14" w:author="Seamus Doyle" w:date="2018-11-02T17:37:00Z">
              <w:tcPr>
                <w:tcW w:w="3804" w:type="dxa"/>
                <w:gridSpan w:val="3"/>
                <w:vAlign w:val="center"/>
              </w:tcPr>
            </w:tcPrChange>
          </w:tcPr>
          <w:p w14:paraId="15BD84AA" w14:textId="6B4D8461" w:rsidR="00C13E03" w:rsidRPr="001B6735" w:rsidRDefault="00C13E0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color w:val="FF0000"/>
                <w:sz w:val="18"/>
                <w:szCs w:val="18"/>
                <w:rPrChange w:id="15" w:author="Seamus Doyle" w:date="2018-11-02T17:37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1B6735">
              <w:rPr>
                <w:rFonts w:ascii="Calibri" w:hAnsi="Calibri"/>
                <w:color w:val="FF0000"/>
                <w:sz w:val="18"/>
                <w:szCs w:val="18"/>
                <w:rPrChange w:id="16" w:author="Seamus Doyle" w:date="2018-11-02T17:37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New Guideline</w:t>
            </w:r>
          </w:p>
        </w:tc>
        <w:tc>
          <w:tcPr>
            <w:tcW w:w="275" w:type="dxa"/>
            <w:vAlign w:val="center"/>
            <w:tcPrChange w:id="17" w:author="Seamus Doyle" w:date="2018-11-02T17:37:00Z">
              <w:tcPr>
                <w:tcW w:w="275" w:type="dxa"/>
                <w:gridSpan w:val="2"/>
                <w:vAlign w:val="center"/>
              </w:tcPr>
            </w:tcPrChange>
          </w:tcPr>
          <w:p w14:paraId="22971BC4" w14:textId="17DC7AE5" w:rsidR="00C13E03" w:rsidRPr="00B71F21" w:rsidRDefault="00C13E03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  <w:tcPrChange w:id="18" w:author="Seamus Doyle" w:date="2018-11-02T17:37:00Z">
              <w:tcPr>
                <w:tcW w:w="411" w:type="dxa"/>
                <w:gridSpan w:val="2"/>
                <w:vAlign w:val="center"/>
              </w:tcPr>
            </w:tcPrChange>
          </w:tcPr>
          <w:p w14:paraId="1A10F5EA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  <w:tcPrChange w:id="19" w:author="Seamus Doyle" w:date="2018-11-02T17:37:00Z">
              <w:tcPr>
                <w:tcW w:w="258" w:type="dxa"/>
                <w:gridSpan w:val="2"/>
                <w:vAlign w:val="center"/>
              </w:tcPr>
            </w:tcPrChange>
          </w:tcPr>
          <w:p w14:paraId="17B6BEF8" w14:textId="00636E33" w:rsidR="00C13E03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  <w:tcPrChange w:id="20" w:author="Seamus Doyle" w:date="2018-11-02T17:37:00Z">
              <w:tcPr>
                <w:tcW w:w="283" w:type="dxa"/>
                <w:gridSpan w:val="2"/>
                <w:vAlign w:val="center"/>
              </w:tcPr>
            </w:tcPrChange>
          </w:tcPr>
          <w:p w14:paraId="58C8E2F8" w14:textId="01874730" w:rsidR="00C13E03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  <w:tcPrChange w:id="21" w:author="Seamus Doyle" w:date="2018-11-02T17:37:00Z">
              <w:tcPr>
                <w:tcW w:w="284" w:type="dxa"/>
                <w:gridSpan w:val="2"/>
                <w:vAlign w:val="center"/>
              </w:tcPr>
            </w:tcPrChange>
          </w:tcPr>
          <w:p w14:paraId="2DB82ABF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tcPrChange w:id="22" w:author="Seamus Doyle" w:date="2018-11-02T17:37:00Z">
              <w:tcPr>
                <w:tcW w:w="284" w:type="dxa"/>
                <w:gridSpan w:val="2"/>
                <w:vAlign w:val="center"/>
              </w:tcPr>
            </w:tcPrChange>
          </w:tcPr>
          <w:p w14:paraId="0D4CB562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tcPrChange w:id="23" w:author="Seamus Doyle" w:date="2018-11-02T17:37:00Z">
              <w:tcPr>
                <w:tcW w:w="284" w:type="dxa"/>
                <w:gridSpan w:val="2"/>
                <w:vAlign w:val="center"/>
              </w:tcPr>
            </w:tcPrChange>
          </w:tcPr>
          <w:p w14:paraId="52D73BD4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  <w:tcPrChange w:id="24" w:author="Seamus Doyle" w:date="2018-11-02T17:37:00Z">
              <w:tcPr>
                <w:tcW w:w="283" w:type="dxa"/>
                <w:vAlign w:val="center"/>
              </w:tcPr>
            </w:tcPrChange>
          </w:tcPr>
          <w:p w14:paraId="261F1BF1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  <w:vAlign w:val="center"/>
            <w:tcPrChange w:id="25" w:author="Seamus Doyle" w:date="2018-11-02T17:37:00Z">
              <w:tcPr>
                <w:tcW w:w="994" w:type="dxa"/>
                <w:gridSpan w:val="2"/>
                <w:shd w:val="clear" w:color="auto" w:fill="92D050"/>
                <w:vAlign w:val="center"/>
              </w:tcPr>
            </w:tcPrChange>
          </w:tcPr>
          <w:p w14:paraId="127FC3EC" w14:textId="77777777" w:rsidR="00C13E03" w:rsidRPr="00A63246" w:rsidRDefault="00C13E0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925C0" w:rsidRPr="00A63246" w14:paraId="659616CC" w14:textId="77777777" w:rsidTr="001925C0">
        <w:trPr>
          <w:trHeight w:val="321"/>
        </w:trPr>
        <w:tc>
          <w:tcPr>
            <w:tcW w:w="14734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3D458" w14:textId="77777777" w:rsidR="001925C0" w:rsidRPr="00B71F21" w:rsidRDefault="00B84FBB" w:rsidP="0049407C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b/>
                <w:lang w:eastAsia="ja-JP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lastRenderedPageBreak/>
              <w:t>Standard 1050</w:t>
            </w:r>
            <w:r w:rsidR="001925C0" w:rsidRPr="00B71F21">
              <w:rPr>
                <w:rFonts w:ascii="Calibri" w:hAnsi="Calibri"/>
                <w:b/>
                <w:sz w:val="18"/>
                <w:szCs w:val="18"/>
              </w:rPr>
              <w:t xml:space="preserve"> – Training and Certification</w:t>
            </w:r>
          </w:p>
        </w:tc>
      </w:tr>
      <w:tr w:rsidR="001925C0" w:rsidRPr="00A63246" w14:paraId="1947922C" w14:textId="77777777" w:rsidTr="009B72F8">
        <w:trPr>
          <w:trHeight w:val="836"/>
        </w:trPr>
        <w:tc>
          <w:tcPr>
            <w:tcW w:w="2894" w:type="dxa"/>
            <w:vAlign w:val="center"/>
          </w:tcPr>
          <w:p w14:paraId="49F5805A" w14:textId="77777777" w:rsidR="001925C0" w:rsidRPr="00A63246" w:rsidRDefault="001925C0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Training and certification</w:t>
            </w:r>
          </w:p>
        </w:tc>
        <w:tc>
          <w:tcPr>
            <w:tcW w:w="4680" w:type="dxa"/>
            <w:vAlign w:val="center"/>
          </w:tcPr>
          <w:p w14:paraId="6A49DA47" w14:textId="77777777" w:rsidR="001925C0" w:rsidRPr="00B71F21" w:rsidRDefault="003722DC" w:rsidP="003722D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Review G1020 Training Related to [Marine] Aids to Navigation (Dec 2005)</w:t>
            </w:r>
          </w:p>
        </w:tc>
        <w:tc>
          <w:tcPr>
            <w:tcW w:w="3804" w:type="dxa"/>
            <w:vAlign w:val="center"/>
          </w:tcPr>
          <w:p w14:paraId="2E47D0FA" w14:textId="77777777" w:rsidR="001925C0" w:rsidRPr="00B71F21" w:rsidRDefault="003722D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in collaboration with WWA</w:t>
            </w:r>
          </w:p>
        </w:tc>
        <w:tc>
          <w:tcPr>
            <w:tcW w:w="275" w:type="dxa"/>
            <w:vAlign w:val="center"/>
          </w:tcPr>
          <w:p w14:paraId="1428D1FA" w14:textId="77777777" w:rsidR="001925C0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7D0C1E69" w14:textId="0E0E293C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54F7A3FF" w14:textId="5050985F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3B5B3F3C" w14:textId="3EF2497B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695B338" w14:textId="6FF9CCC5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8093DB1" w14:textId="5D31A0A5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05907AAF" w14:textId="53ECB62D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2BF34B7" w14:textId="60FDB428" w:rsidR="001925C0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4C55F93E" w14:textId="77777777" w:rsidR="001925C0" w:rsidRPr="00A63246" w:rsidRDefault="001925C0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0494C" w:rsidRPr="00A63246" w14:paraId="46960373" w14:textId="77777777" w:rsidTr="009B72F8">
        <w:trPr>
          <w:trHeight w:val="530"/>
        </w:trPr>
        <w:tc>
          <w:tcPr>
            <w:tcW w:w="2894" w:type="dxa"/>
            <w:vAlign w:val="center"/>
          </w:tcPr>
          <w:p w14:paraId="69BF62DF" w14:textId="77777777" w:rsidR="0070494C" w:rsidRPr="00A63246" w:rsidRDefault="0070494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Capacity building</w:t>
            </w:r>
          </w:p>
        </w:tc>
        <w:tc>
          <w:tcPr>
            <w:tcW w:w="4680" w:type="dxa"/>
            <w:vAlign w:val="center"/>
          </w:tcPr>
          <w:p w14:paraId="6E40EA63" w14:textId="77777777" w:rsidR="0070494C" w:rsidRPr="00B71F21" w:rsidRDefault="001B63B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noProof/>
                <w:sz w:val="18"/>
                <w:szCs w:val="18"/>
              </w:rPr>
              <w:t>Review relevant sections of NAVGUIDE as requested by Secretariat</w:t>
            </w:r>
          </w:p>
        </w:tc>
        <w:tc>
          <w:tcPr>
            <w:tcW w:w="3804" w:type="dxa"/>
            <w:vAlign w:val="center"/>
          </w:tcPr>
          <w:p w14:paraId="4B6CCEF3" w14:textId="77777777" w:rsidR="0070494C" w:rsidRPr="00B71F21" w:rsidRDefault="001B63B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Revised NAVGUIDE section </w:t>
            </w:r>
          </w:p>
          <w:p w14:paraId="284C2B34" w14:textId="77777777" w:rsidR="001B63B3" w:rsidRPr="00B71F21" w:rsidRDefault="001B63B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NAVGUIDE review to be led by IALA Secretariat</w:t>
            </w:r>
          </w:p>
        </w:tc>
        <w:tc>
          <w:tcPr>
            <w:tcW w:w="275" w:type="dxa"/>
            <w:vAlign w:val="center"/>
          </w:tcPr>
          <w:p w14:paraId="0D222516" w14:textId="77777777" w:rsidR="0070494C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All</w:t>
            </w:r>
          </w:p>
        </w:tc>
        <w:tc>
          <w:tcPr>
            <w:tcW w:w="411" w:type="dxa"/>
            <w:vAlign w:val="center"/>
          </w:tcPr>
          <w:p w14:paraId="71F5837F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2C29C6A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EF78353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875C185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88DF844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97A003A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8677B66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64F5D916" w14:textId="77777777" w:rsidR="0070494C" w:rsidRPr="00A63246" w:rsidRDefault="0070494C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49407C" w:rsidRPr="00A63246" w14:paraId="5352508A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40F202F" w14:textId="77777777" w:rsidR="0049407C" w:rsidRPr="00B71F21" w:rsidRDefault="00B15500" w:rsidP="00B1550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106</w:t>
            </w:r>
            <w:r w:rsidR="0049407C" w:rsidRPr="00B71F21">
              <w:rPr>
                <w:rFonts w:ascii="Calibri" w:hAnsi="Calibri"/>
                <w:b/>
                <w:sz w:val="18"/>
                <w:szCs w:val="18"/>
              </w:rPr>
              <w:t xml:space="preserve">0 – </w:t>
            </w:r>
            <w:r w:rsidRPr="00B71F21">
              <w:rPr>
                <w:rFonts w:ascii="Calibri" w:hAnsi="Calibri"/>
                <w:b/>
                <w:sz w:val="18"/>
                <w:szCs w:val="18"/>
              </w:rPr>
              <w:t>Digital Communication Technologies</w:t>
            </w:r>
          </w:p>
        </w:tc>
      </w:tr>
      <w:tr w:rsidR="00B15500" w:rsidRPr="00A63246" w14:paraId="2C026F26" w14:textId="77777777" w:rsidTr="009B72F8">
        <w:trPr>
          <w:trHeight w:val="530"/>
        </w:trPr>
        <w:tc>
          <w:tcPr>
            <w:tcW w:w="2894" w:type="dxa"/>
            <w:vAlign w:val="center"/>
          </w:tcPr>
          <w:p w14:paraId="17E89115" w14:textId="77777777" w:rsidR="00B15500" w:rsidRPr="00A63246" w:rsidRDefault="00B15500" w:rsidP="00B1550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Wide/Medium bandwidth systems (AIS &amp; VDES)</w:t>
            </w:r>
          </w:p>
        </w:tc>
        <w:tc>
          <w:tcPr>
            <w:tcW w:w="4680" w:type="dxa"/>
            <w:vAlign w:val="center"/>
          </w:tcPr>
          <w:p w14:paraId="50128907" w14:textId="77777777" w:rsidR="00B15500" w:rsidRPr="00B71F21" w:rsidRDefault="00B15500" w:rsidP="00B1550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noProof/>
                <w:sz w:val="18"/>
                <w:szCs w:val="18"/>
              </w:rPr>
              <w:t xml:space="preserve">Review </w:t>
            </w:r>
            <w:r w:rsidRPr="00B71F21">
              <w:rPr>
                <w:rFonts w:ascii="Calibri" w:hAnsi="Calibri"/>
                <w:sz w:val="18"/>
                <w:szCs w:val="18"/>
              </w:rPr>
              <w:t>G1050</w:t>
            </w:r>
            <w:r w:rsidRPr="00B71F21">
              <w:rPr>
                <w:rFonts w:ascii="Calibri" w:hAnsi="Calibri"/>
                <w:noProof/>
                <w:sz w:val="18"/>
                <w:szCs w:val="18"/>
              </w:rPr>
              <w:t xml:space="preserve"> Management and Monitoring of AIS Information (Dec 2005)</w:t>
            </w:r>
          </w:p>
        </w:tc>
        <w:tc>
          <w:tcPr>
            <w:tcW w:w="3804" w:type="dxa"/>
            <w:vAlign w:val="center"/>
          </w:tcPr>
          <w:p w14:paraId="721FA66F" w14:textId="77777777" w:rsidR="00B15500" w:rsidRDefault="00B15500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</w:t>
            </w:r>
          </w:p>
          <w:p w14:paraId="4340E8CF" w14:textId="77777777" w:rsidR="00F13522" w:rsidRPr="00B71F21" w:rsidRDefault="00F13522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Conduct Periodic Review (coordinate with WG3 (IALANET, etc.))</w:t>
            </w:r>
          </w:p>
        </w:tc>
        <w:tc>
          <w:tcPr>
            <w:tcW w:w="275" w:type="dxa"/>
            <w:vAlign w:val="center"/>
          </w:tcPr>
          <w:p w14:paraId="2C302A09" w14:textId="77777777" w:rsidR="00B15500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4EC97722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1EC215B" w14:textId="77777777" w:rsidR="00B15500" w:rsidRPr="00B71F21" w:rsidRDefault="00F13522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AC856E7" w14:textId="77777777" w:rsidR="00B15500" w:rsidRPr="00B71F21" w:rsidRDefault="00F13522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2BADA9E" w14:textId="7E871544" w:rsidR="00B15500" w:rsidRPr="00B71F21" w:rsidRDefault="0088523D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561E599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7B1DE59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DABC5EA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61D463B8" w14:textId="77777777" w:rsidR="00B15500" w:rsidRPr="00A63246" w:rsidRDefault="00B15500" w:rsidP="00845911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11ECA" w:rsidRPr="00A63246" w14:paraId="5A57A969" w14:textId="77777777" w:rsidTr="009B72F8">
        <w:trPr>
          <w:trHeight w:val="530"/>
        </w:trPr>
        <w:tc>
          <w:tcPr>
            <w:tcW w:w="2894" w:type="dxa"/>
            <w:vMerge w:val="restart"/>
            <w:vAlign w:val="center"/>
          </w:tcPr>
          <w:p w14:paraId="746ECE75" w14:textId="77777777" w:rsidR="00011ECA" w:rsidRPr="00A63246" w:rsidRDefault="00011ECA" w:rsidP="00CF323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Harmonised maritime connectivity framework (CMDS) Maritime IoT ( Intelligent sensors, Aton monitoring)</w:t>
            </w:r>
          </w:p>
        </w:tc>
        <w:tc>
          <w:tcPr>
            <w:tcW w:w="4680" w:type="dxa"/>
            <w:vMerge w:val="restart"/>
            <w:vAlign w:val="center"/>
          </w:tcPr>
          <w:p w14:paraId="59F34D8C" w14:textId="78068BAA" w:rsidR="00011ECA" w:rsidRDefault="00011ECA" w:rsidP="00CF323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CF3233">
              <w:rPr>
                <w:rFonts w:ascii="Calibri" w:hAnsi="Calibri"/>
                <w:sz w:val="18"/>
                <w:szCs w:val="18"/>
              </w:rPr>
              <w:t xml:space="preserve">Digital Maritime </w:t>
            </w:r>
            <w:r w:rsidR="00F86015">
              <w:rPr>
                <w:rFonts w:ascii="Calibri" w:hAnsi="Calibri"/>
                <w:sz w:val="18"/>
                <w:szCs w:val="18"/>
              </w:rPr>
              <w:t>Connectivity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E63927C" w14:textId="1909EC22" w:rsidR="00266A10" w:rsidRPr="00B71F21" w:rsidRDefault="00F86015" w:rsidP="009B72F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Define User Requirements for Digital Maritime Connectivity 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3CF76C60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7B0563BB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8CFFA5E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DC49E51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AFA9623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A5EC1B6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03A4CD8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7A2B955" w14:textId="20C2893D" w:rsidR="00011ECA" w:rsidRPr="00B71F21" w:rsidRDefault="0088523D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38ACDAEE" w14:textId="77777777" w:rsidR="00011ECA" w:rsidRPr="00A63246" w:rsidRDefault="00011ECA" w:rsidP="00CF3233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9B72F8" w:rsidRPr="00A63246" w14:paraId="5124E7E5" w14:textId="77777777" w:rsidTr="009B72F8">
        <w:trPr>
          <w:trHeight w:val="530"/>
        </w:trPr>
        <w:tc>
          <w:tcPr>
            <w:tcW w:w="2894" w:type="dxa"/>
            <w:vMerge/>
            <w:vAlign w:val="center"/>
          </w:tcPr>
          <w:p w14:paraId="6B840B79" w14:textId="77777777" w:rsidR="009B72F8" w:rsidRDefault="009B72F8" w:rsidP="009B72F8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vAlign w:val="center"/>
          </w:tcPr>
          <w:p w14:paraId="43B91459" w14:textId="77777777" w:rsidR="009B72F8" w:rsidRPr="00CF3233" w:rsidRDefault="009B72F8" w:rsidP="009B72F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E4E69AF" w14:textId="26F18874" w:rsidR="009B72F8" w:rsidRDefault="009B72F8" w:rsidP="009B72F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Define User Requirements for the Maritime Internet of Things (Define Requirements for MRN Addressing)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1391FC4" w14:textId="527AF412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578456BA" w14:textId="77777777" w:rsidR="009B72F8" w:rsidRPr="00B71F21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0B000413" w14:textId="51F23D31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AA912F7" w14:textId="552254CB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3493AD6" w14:textId="211BE157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B630AEC" w14:textId="45A0882B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1A6B7C7" w14:textId="3A94B0FD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3E54867" w14:textId="7556ABCE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2E175BAE" w14:textId="77777777" w:rsidR="009B72F8" w:rsidRPr="00A63246" w:rsidRDefault="009B72F8" w:rsidP="009B72F8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11ECA" w:rsidRPr="00A63246" w14:paraId="3A249423" w14:textId="77777777" w:rsidTr="009B72F8">
        <w:trPr>
          <w:trHeight w:val="530"/>
        </w:trPr>
        <w:tc>
          <w:tcPr>
            <w:tcW w:w="2894" w:type="dxa"/>
            <w:vMerge/>
            <w:vAlign w:val="center"/>
          </w:tcPr>
          <w:p w14:paraId="700B0FE3" w14:textId="77777777" w:rsidR="00011ECA" w:rsidRDefault="00011ECA" w:rsidP="00CF323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vAlign w:val="center"/>
          </w:tcPr>
          <w:p w14:paraId="736D6322" w14:textId="77777777" w:rsidR="00011ECA" w:rsidRPr="00CF3233" w:rsidRDefault="00011ECA" w:rsidP="00CF323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681104E" w14:textId="77777777" w:rsidR="00011ECA" w:rsidRDefault="00011ECA" w:rsidP="00EC735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Contribute to IALA submission to IMO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05B4B0A" w14:textId="77777777" w:rsidR="00011ECA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295A9C25" w14:textId="70864D29" w:rsidR="00011ECA" w:rsidRPr="00B71F21" w:rsidRDefault="00483775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1425054B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B48DD85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6717E6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F0CB1A4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07A74F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AA6D85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32386FC5" w14:textId="77777777" w:rsidR="00011ECA" w:rsidRPr="00A63246" w:rsidRDefault="00011ECA" w:rsidP="00CF3233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B15500" w:rsidRPr="00A63246" w14:paraId="30D44CB4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2853C5B4" w14:textId="77777777" w:rsidR="00B15500" w:rsidRPr="00B71F21" w:rsidRDefault="00B15500" w:rsidP="00B1550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1070 – Information services</w:t>
            </w:r>
          </w:p>
        </w:tc>
      </w:tr>
      <w:tr w:rsidR="002A7AEB" w:rsidRPr="00A63246" w14:paraId="274FD4F0" w14:textId="77777777" w:rsidTr="009B72F8">
        <w:trPr>
          <w:trHeight w:val="575"/>
        </w:trPr>
        <w:tc>
          <w:tcPr>
            <w:tcW w:w="2894" w:type="dxa"/>
            <w:vMerge w:val="restart"/>
            <w:vAlign w:val="center"/>
          </w:tcPr>
          <w:p w14:paraId="5B8F65B6" w14:textId="77777777" w:rsidR="002A7AEB" w:rsidRPr="00A63246" w:rsidRDefault="002A7AEB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Data models and data encoding (IVEF, S-100, S-200, ASM)</w:t>
            </w:r>
          </w:p>
        </w:tc>
        <w:tc>
          <w:tcPr>
            <w:tcW w:w="4680" w:type="dxa"/>
            <w:vAlign w:val="center"/>
          </w:tcPr>
          <w:p w14:paraId="273DEC88" w14:textId="6147BFF9" w:rsidR="002A7AEB" w:rsidRPr="00B71F21" w:rsidRDefault="002A7AEB" w:rsidP="00B921B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guidance on Digital Maritime S</w:t>
            </w:r>
            <w:r w:rsidRPr="00B71F21">
              <w:rPr>
                <w:rFonts w:ascii="Calibri" w:hAnsi="Calibri"/>
                <w:sz w:val="18"/>
                <w:szCs w:val="18"/>
              </w:rPr>
              <w:t>ervice</w:t>
            </w:r>
            <w:r>
              <w:rPr>
                <w:rFonts w:ascii="Calibri" w:hAnsi="Calibri"/>
                <w:sz w:val="18"/>
                <w:szCs w:val="18"/>
              </w:rPr>
              <w:t>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9440301" w14:textId="3E30FDD2" w:rsidR="002A7AEB" w:rsidRPr="00BC62AF" w:rsidRDefault="002A7AEB" w:rsidP="00BC62AF">
            <w:pPr>
              <w:pStyle w:val="Agenda2"/>
              <w:numPr>
                <w:ilvl w:val="0"/>
                <w:numId w:val="0"/>
              </w:numPr>
              <w:ind w:left="204"/>
              <w:rPr>
                <w:rFonts w:ascii="Calibri" w:hAnsi="Calibri"/>
                <w:sz w:val="18"/>
                <w:szCs w:val="18"/>
              </w:rPr>
            </w:pPr>
            <w:r w:rsidRPr="00BC62AF">
              <w:rPr>
                <w:rFonts w:ascii="Calibri" w:hAnsi="Calibri"/>
                <w:sz w:val="18"/>
                <w:szCs w:val="18"/>
              </w:rPr>
              <w:t>New Guideline on implementation of Digital Maritime Services under IALA’s Remit to include development of MS17 &amp; MS19 (provide Clarification of Digital Representations of Physical Service)</w:t>
            </w:r>
            <w:r w:rsidR="00025B22" w:rsidRPr="00BC62AF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1341183" w14:textId="77777777" w:rsidR="002A7AEB" w:rsidRPr="00B71F21" w:rsidRDefault="002A7AEB" w:rsidP="0088523D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65908164" w14:textId="3BEA6387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73C0B902" w14:textId="3A9328FE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3868035" w14:textId="55806AEF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9F13C1C" w14:textId="40C80BFB" w:rsidR="002A7AEB" w:rsidRPr="00B71F21" w:rsidRDefault="00025B22" w:rsidP="00025B22">
            <w:pPr>
              <w:spacing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69BC341" w14:textId="3A986DC4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09E8096" w14:textId="04B7DBB6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BB7CA84" w14:textId="1C7490FD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64E1037E" w14:textId="77777777" w:rsidR="002A7AEB" w:rsidRPr="00A63246" w:rsidRDefault="002A7AEB" w:rsidP="008277DE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025B22" w:rsidRPr="00A63246" w14:paraId="011D2969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ACD3180" w14:textId="77777777" w:rsidR="00025B22" w:rsidRPr="00A63246" w:rsidRDefault="00025B22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CF0BC63" w14:textId="58014A58" w:rsidR="00025B22" w:rsidRPr="008B1CEE" w:rsidRDefault="00025B22" w:rsidP="00BC62AF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025B22">
              <w:rPr>
                <w:rFonts w:ascii="Calibri" w:hAnsi="Calibri"/>
                <w:sz w:val="18"/>
                <w:szCs w:val="18"/>
              </w:rPr>
              <w:t>New Guideline on Operational considerations for S-200 (S-201 AtoN information and S-230 Application Specific Messages)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A7812CE" w14:textId="154860CF" w:rsidR="00025B22" w:rsidRPr="008E63B1" w:rsidRDefault="00025B22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>Guideline on Operational considerations for S-200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B7657F5" w14:textId="52E0CEAC" w:rsidR="00025B22" w:rsidRDefault="00025B22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61913CB" w14:textId="6B4B0EA9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2B1918A8" w14:textId="7192D326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CD3AA90" w14:textId="28BB4454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F4345BB" w14:textId="3339172B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2D6F4AC" w14:textId="77777777" w:rsidR="00025B22" w:rsidRDefault="00025B22" w:rsidP="00025B22">
            <w:pPr>
              <w:spacing w:after="60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7526E0" w14:textId="77777777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86148A6" w14:textId="77777777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272CEA17" w14:textId="77777777" w:rsidR="00025B22" w:rsidRPr="00A63246" w:rsidRDefault="00025B22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B1CEE" w:rsidRPr="00A63246" w14:paraId="63DD065A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763A786" w14:textId="77777777" w:rsidR="008B1CEE" w:rsidRPr="00A63246" w:rsidRDefault="008B1CEE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51E6BD1" w14:textId="7B1B6BED" w:rsidR="008B1CEE" w:rsidRDefault="008B1CEE" w:rsidP="008B1CE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8B1CEE">
              <w:rPr>
                <w:rFonts w:ascii="Calibri" w:hAnsi="Calibri"/>
                <w:sz w:val="18"/>
                <w:szCs w:val="18"/>
              </w:rPr>
              <w:t>Continue to Develop Product Specification S-201 in the Task Group already assigned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7F034567" w14:textId="4B5B469E" w:rsidR="008B1CEE" w:rsidRPr="008E63B1" w:rsidRDefault="008B1CEE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 xml:space="preserve">Product Specification S-201 </w:t>
            </w:r>
            <w:r w:rsidR="00483775" w:rsidRPr="008E63B1">
              <w:rPr>
                <w:rFonts w:ascii="Calibri" w:hAnsi="Calibri"/>
                <w:sz w:val="18"/>
                <w:szCs w:val="18"/>
              </w:rPr>
              <w:t>Ed.1</w:t>
            </w:r>
          </w:p>
          <w:p w14:paraId="4B1AE3E0" w14:textId="5CBD629B" w:rsidR="008B1CEE" w:rsidRPr="008E63B1" w:rsidRDefault="008B1CEE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1A4F5FE" w14:textId="396C1AD5" w:rsidR="008B1CEE" w:rsidRDefault="008B1CEE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319466F" w14:textId="77777777" w:rsidR="008B1CEE" w:rsidRDefault="008B1CEE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107E0783" w14:textId="2DC513EA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EC96425" w14:textId="77777777" w:rsidR="008B1CEE" w:rsidRDefault="008B1CEE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4DF2F831" w14:textId="07B10979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62F18A6" w14:textId="77777777" w:rsidR="00025B22" w:rsidRDefault="005865D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7D285434" w14:textId="43DC517E" w:rsidR="005865DE" w:rsidRDefault="005865D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69C5B75" w14:textId="77777777" w:rsidR="008B1CEE" w:rsidRDefault="008B1CE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0F333805" w14:textId="604964EF" w:rsidR="00025B22" w:rsidRDefault="00025B22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AF8C54C" w14:textId="44CFE91B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4B5D843" w14:textId="3EA46BFF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F367281" w14:textId="2251FEB0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66D3BBEB" w14:textId="77777777" w:rsidR="008B1CEE" w:rsidRPr="00A63246" w:rsidRDefault="008B1CEE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E63B1" w:rsidRPr="00A63246" w14:paraId="6A461207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852709A" w14:textId="77777777" w:rsidR="008E63B1" w:rsidRPr="00A63246" w:rsidRDefault="008E63B1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DB6868E" w14:textId="7335AE1F" w:rsidR="008E63B1" w:rsidRPr="008B1CEE" w:rsidRDefault="008E63B1" w:rsidP="008B1CE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Annex C to S-201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8D3419B" w14:textId="7625C70C" w:rsidR="008E63B1" w:rsidRPr="008E63B1" w:rsidRDefault="008E63B1" w:rsidP="008E63B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Annex</w:t>
            </w:r>
            <w:r w:rsidRPr="008E63B1">
              <w:rPr>
                <w:rFonts w:ascii="Calibri" w:hAnsi="Calibri"/>
                <w:sz w:val="18"/>
                <w:szCs w:val="18"/>
              </w:rPr>
              <w:t xml:space="preserve"> C to S-201 PS to Ed.1</w:t>
            </w:r>
          </w:p>
          <w:p w14:paraId="6E54E1C8" w14:textId="4B88A5E8" w:rsidR="008E63B1" w:rsidRPr="008E63B1" w:rsidRDefault="008E63B1" w:rsidP="008E63B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>Revise Annex C to S-201 PS to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9669A96" w14:textId="6B3D5498" w:rsidR="008E63B1" w:rsidRDefault="008E63B1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04539BF" w14:textId="2AE33804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</w:tcPr>
          <w:p w14:paraId="7AC51246" w14:textId="69E8C166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55B08FB" w14:textId="21505EFE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358F032" w14:textId="77777777" w:rsidR="008E63B1" w:rsidRDefault="008E63B1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40746FA8" w14:textId="2603714D" w:rsidR="008E63B1" w:rsidRDefault="008E63B1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D1E6738" w14:textId="77777777" w:rsidR="008E63B1" w:rsidRDefault="008E63B1" w:rsidP="008E63B1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  <w:p w14:paraId="4DEC5E37" w14:textId="426ABDCA" w:rsidR="008E63B1" w:rsidRDefault="008E63B1" w:rsidP="008E63B1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3FFBE56" w14:textId="77777777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7FE74A2E" w14:textId="55359573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3B33D10" w14:textId="77777777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6715BD9F" w14:textId="0E3A51F4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481860CA" w14:textId="77777777" w:rsidR="008E63B1" w:rsidRPr="00A63246" w:rsidRDefault="008E63B1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83775" w:rsidRPr="00A63246" w14:paraId="427AA9AD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3D1E951" w14:textId="13BED35A" w:rsidR="00483775" w:rsidRPr="00A63246" w:rsidRDefault="00483775" w:rsidP="0048377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6F091C9" w14:textId="52EA3014" w:rsidR="00483775" w:rsidRPr="00505979" w:rsidRDefault="00483775" w:rsidP="0048377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Requirements for S-125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61578D4" w14:textId="36A07096" w:rsidR="00483775" w:rsidRDefault="00483775" w:rsidP="0048377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7E262C">
              <w:rPr>
                <w:rFonts w:ascii="Calibri" w:hAnsi="Calibri"/>
                <w:sz w:val="18"/>
                <w:szCs w:val="18"/>
              </w:rPr>
              <w:t>Draft P</w:t>
            </w:r>
            <w:r>
              <w:rPr>
                <w:rFonts w:ascii="Calibri" w:hAnsi="Calibri"/>
                <w:sz w:val="18"/>
                <w:szCs w:val="18"/>
              </w:rPr>
              <w:t xml:space="preserve">roduct </w:t>
            </w:r>
            <w:r w:rsidRPr="007E262C">
              <w:rPr>
                <w:rFonts w:ascii="Calibri" w:hAnsi="Calibri"/>
                <w:sz w:val="18"/>
                <w:szCs w:val="18"/>
              </w:rPr>
              <w:t>S</w:t>
            </w:r>
            <w:r>
              <w:rPr>
                <w:rFonts w:ascii="Calibri" w:hAnsi="Calibri"/>
                <w:sz w:val="18"/>
                <w:szCs w:val="18"/>
              </w:rPr>
              <w:t>pecification</w:t>
            </w:r>
            <w:r w:rsidRPr="007E262C">
              <w:rPr>
                <w:rFonts w:ascii="Calibri" w:hAnsi="Calibri"/>
                <w:sz w:val="18"/>
                <w:szCs w:val="18"/>
              </w:rPr>
              <w:t xml:space="preserve"> for S-125 to be delivered to IHO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0C92852" w14:textId="2CB49637" w:rsidR="00483775" w:rsidRDefault="009B72F8" w:rsidP="00483775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01C9A51" w14:textId="440BFD67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4590F09" w14:textId="1B051E8E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7A29E8B" w14:textId="2E71E1AA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4A8FEE8" w14:textId="61EAF373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247DDE8" w14:textId="0F132D6E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A18B5AC" w14:textId="6DC28F8D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FE374B" w14:textId="5C0A1612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739BFE60" w14:textId="77777777" w:rsidR="00483775" w:rsidRPr="00A63246" w:rsidRDefault="00483775" w:rsidP="00483775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06274DCB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57EE9BCD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7DBFAEF" w14:textId="419CEFA9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505979">
              <w:rPr>
                <w:rFonts w:ascii="Calibri" w:hAnsi="Calibri"/>
                <w:sz w:val="18"/>
                <w:szCs w:val="18"/>
              </w:rPr>
              <w:t>Coordination with IHO/WMO for S-100, S-200, and MRN management (S-100/S-200 message coordination with other Committees on S-2xx development)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D369F81" w14:textId="1395FFCA" w:rsidR="00505979" w:rsidRPr="002A7AEB" w:rsidRDefault="00505979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391FB4B" w14:textId="7C82B5EE" w:rsidR="00505979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2624782" w14:textId="3D8A6B9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1F5E2936" w14:textId="024E4AB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A5FAE11" w14:textId="1094ED34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3A5BDE2" w14:textId="3C5CA98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8725CBF" w14:textId="49DF7A8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65CD676" w14:textId="1D6C5D85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29C6D39" w14:textId="614C6DF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1616DCF5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1E3F7D70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78D0BB4A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7AAE00FD" w14:textId="3C1E113E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guidance on MRN</w:t>
            </w:r>
            <w:r w:rsidR="008B1CEE">
              <w:rPr>
                <w:rFonts w:ascii="Calibri" w:hAnsi="Calibri"/>
                <w:sz w:val="18"/>
                <w:szCs w:val="18"/>
              </w:rPr>
              <w:t xml:space="preserve"> for users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068D48A" w14:textId="4B89821B" w:rsidR="00505979" w:rsidRPr="002A7AEB" w:rsidRDefault="00505979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Develop MRN User Guideline</w:t>
            </w:r>
            <w:r>
              <w:rPr>
                <w:rFonts w:ascii="Calibri" w:hAnsi="Calibri"/>
                <w:sz w:val="18"/>
                <w:szCs w:val="18"/>
              </w:rPr>
              <w:t xml:space="preserve"> to Ed.1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50AE5187" w14:textId="7A248DF9" w:rsidR="00505979" w:rsidRPr="00B71F21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A7A8601" w14:textId="38D4E2CC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5973B40C" w14:textId="5A0D6DE5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CF087A" w14:textId="503DD676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F84FB2D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A4B26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5E11E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BE2CDEC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5702B751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130BF30B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90C845B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vAlign w:val="center"/>
          </w:tcPr>
          <w:p w14:paraId="403E4A76" w14:textId="77777777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30BB5B92" w14:textId="6394C4BE" w:rsidR="00505979" w:rsidRPr="002A7AEB" w:rsidRDefault="00A66F4F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Review MRN User Guideline to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EB4CD8D" w14:textId="5A491663" w:rsidR="00505979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193E6813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A2B702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3F7B4EE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8FDF78" w14:textId="6F5958C3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27CE4B9" w14:textId="51AF2042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C5F56DC" w14:textId="467561B6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09424F8" w14:textId="203265E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4E5AF8E9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E262C" w:rsidRPr="00A63246" w14:paraId="1947BC54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4B8D752F" w14:textId="77777777" w:rsidR="007E262C" w:rsidRPr="00A63246" w:rsidRDefault="007E262C" w:rsidP="007E262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0CD558BB" w14:textId="00E068B8" w:rsidR="007E262C" w:rsidRPr="002A7AEB" w:rsidRDefault="007E262C" w:rsidP="007E262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 xml:space="preserve">Develop MRN Registry Submission &amp; Maintenance Guideline </w:t>
            </w:r>
            <w:r w:rsidR="008B1CEE">
              <w:rPr>
                <w:rFonts w:ascii="Calibri" w:hAnsi="Calibri"/>
                <w:sz w:val="18"/>
                <w:szCs w:val="18"/>
              </w:rPr>
              <w:t>for IALA Secretariat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FB9AA70" w14:textId="489B0A37" w:rsidR="007E262C" w:rsidRDefault="007E262C" w:rsidP="007E262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7E262C">
              <w:rPr>
                <w:rFonts w:ascii="Calibri" w:hAnsi="Calibri"/>
                <w:sz w:val="18"/>
                <w:szCs w:val="18"/>
              </w:rPr>
              <w:t>MRN Registry Submis</w:t>
            </w:r>
            <w:r>
              <w:rPr>
                <w:rFonts w:ascii="Calibri" w:hAnsi="Calibri"/>
                <w:sz w:val="18"/>
                <w:szCs w:val="18"/>
              </w:rPr>
              <w:t xml:space="preserve">sion &amp; Maintenance Guideline </w:t>
            </w:r>
            <w:r w:rsidRPr="007E262C">
              <w:rPr>
                <w:rFonts w:ascii="Calibri" w:hAnsi="Calibri"/>
                <w:sz w:val="18"/>
                <w:szCs w:val="18"/>
              </w:rPr>
              <w:t>Ed.1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0CC86D8" w14:textId="61716541" w:rsidR="007E262C" w:rsidRDefault="007E262C" w:rsidP="007E262C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15DE590" w14:textId="564647ED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A3C77AB" w14:textId="61423CB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CC790FF" w14:textId="45202EB8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F125C9F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E77F09E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A56A15B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8791698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864ACD9" w14:textId="77777777" w:rsidR="007E262C" w:rsidRPr="00A63246" w:rsidRDefault="007E262C" w:rsidP="007E262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E262C" w:rsidRPr="00A63246" w14:paraId="281A69D8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831C067" w14:textId="77777777" w:rsidR="007E262C" w:rsidRPr="00A63246" w:rsidRDefault="007E262C" w:rsidP="007E262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vAlign w:val="center"/>
          </w:tcPr>
          <w:p w14:paraId="77AEEE48" w14:textId="77777777" w:rsidR="007E262C" w:rsidRPr="002A7AEB" w:rsidRDefault="007E262C" w:rsidP="007E262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CF82936" w14:textId="762AE217" w:rsidR="007E262C" w:rsidRDefault="007E262C" w:rsidP="007E262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MRN Registry Submission</w:t>
            </w:r>
            <w:r>
              <w:rPr>
                <w:rFonts w:ascii="Calibri" w:hAnsi="Calibri"/>
                <w:sz w:val="18"/>
                <w:szCs w:val="18"/>
              </w:rPr>
              <w:t xml:space="preserve"> &amp; Maintenance Guideline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751A335" w14:textId="15385CD7" w:rsidR="007E262C" w:rsidRDefault="007E262C" w:rsidP="007E262C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1EEF0A4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6926286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8DA8931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2CE1DD3" w14:textId="2E4E5BA1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85B1FC3" w14:textId="0F1DF9D2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ADE5C47" w14:textId="0C05A7F6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F86BA81" w14:textId="50094476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EADAEDF" w14:textId="77777777" w:rsidR="007E262C" w:rsidRPr="00A63246" w:rsidRDefault="007E262C" w:rsidP="007E262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E0C31" w:rsidRPr="00A63246" w14:paraId="07643648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4CD32684" w14:textId="77777777" w:rsidR="001E0C31" w:rsidRPr="00A63246" w:rsidRDefault="001E0C31" w:rsidP="001E0C3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5B7964A0" w14:textId="266B77A0" w:rsidR="001E0C31" w:rsidRPr="003A6291" w:rsidRDefault="001E0C31" w:rsidP="001E0C3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Develop Recommendation to cover MRN Guidelines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B1643B0" w14:textId="740DA724" w:rsidR="001E0C31" w:rsidRDefault="001E0C31" w:rsidP="001E0C3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New Recommendation on MRN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02F908E" w14:textId="64B15FDB" w:rsidR="001E0C31" w:rsidRDefault="001E0C31" w:rsidP="001E0C31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3BC9545A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35B5E673" w14:textId="03B74435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E56A544" w14:textId="28C04B18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D0EF339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195C386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97AC239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579D6AD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E2DA01D" w14:textId="77777777" w:rsidR="001E0C31" w:rsidRPr="00A63246" w:rsidRDefault="001E0C31" w:rsidP="001E0C3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3E6D14" w:rsidRPr="00A63246" w14:paraId="23EA9DD7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CA8BEB3" w14:textId="088EBC9D" w:rsidR="003E6D14" w:rsidRPr="00A63246" w:rsidRDefault="003E6D14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30A8A5C1" w14:textId="77777777" w:rsidR="003E6D14" w:rsidRDefault="003E6D14" w:rsidP="003A629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Coordinate</w:t>
            </w:r>
            <w:r w:rsidRPr="003E6D14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Committee support for IALA representation at IHO working groups in cooperation with Secretariat (HSSC, S-100WG, NIPWG)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0EBB6F4" w14:textId="77777777" w:rsidR="003E6D14" w:rsidRPr="00B71F21" w:rsidRDefault="003E6D14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IHO coordination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7DD6804F" w14:textId="77777777" w:rsidR="003E6D14" w:rsidRPr="00B71F21" w:rsidRDefault="003E6D14" w:rsidP="0088523D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9055674" w14:textId="77777777" w:rsidR="003E6D14" w:rsidRPr="00B71F21" w:rsidRDefault="00427EEA" w:rsidP="00AF328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CD26E71" w14:textId="77777777" w:rsidR="003E6D14" w:rsidRPr="00B71F21" w:rsidRDefault="00427EEA" w:rsidP="00401C8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3FE3B7C6" w14:textId="77777777" w:rsidR="003E6D14" w:rsidRPr="00B71F21" w:rsidRDefault="00427EEA" w:rsidP="00401C8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E0DEECA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78E7647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F5C52CA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3E0F6C9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86849F9" w14:textId="77777777" w:rsidR="003E6D14" w:rsidRPr="00A63246" w:rsidRDefault="003E6D14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73F16" w:rsidRPr="00A63246" w14:paraId="1A03E0F2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7AB60669" w14:textId="77777777" w:rsidR="00273F16" w:rsidRPr="00A63246" w:rsidRDefault="00273F16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3420EB06" w14:textId="77777777" w:rsidR="00273F16" w:rsidRDefault="003E6D14" w:rsidP="003E6D1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Monitor the d</w:t>
            </w:r>
            <w:r w:rsidRPr="003E6D14">
              <w:rPr>
                <w:rFonts w:ascii="Calibri" w:hAnsi="Calibri"/>
                <w:sz w:val="18"/>
                <w:szCs w:val="18"/>
              </w:rPr>
              <w:t>evelopment of S-201 Testbed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DE508D6" w14:textId="77777777" w:rsidR="00273F16" w:rsidRPr="00B71F21" w:rsidRDefault="003E6D14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Update reports on S-201 testbed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690FAC6" w14:textId="77777777" w:rsidR="00273F16" w:rsidRPr="00B71F21" w:rsidRDefault="003E6D14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2F12951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78CAC26B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5917358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802B3BD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B6190C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6EBD4D2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05078F9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A3DA586" w14:textId="77777777" w:rsidR="00273F16" w:rsidRPr="00A63246" w:rsidRDefault="00273F16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90B9B" w:rsidRPr="00A63246" w14:paraId="0C929262" w14:textId="77777777" w:rsidTr="009B72F8">
        <w:trPr>
          <w:trHeight w:val="575"/>
        </w:trPr>
        <w:tc>
          <w:tcPr>
            <w:tcW w:w="2894" w:type="dxa"/>
            <w:vMerge w:val="restart"/>
            <w:vAlign w:val="center"/>
          </w:tcPr>
          <w:p w14:paraId="21D96EEB" w14:textId="77777777" w:rsidR="00890B9B" w:rsidRPr="00A63246" w:rsidRDefault="00890B9B" w:rsidP="003A629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Data exchange systems (Traffic Information)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2D810065" w14:textId="77777777" w:rsidR="00890B9B" w:rsidRPr="00B71F21" w:rsidRDefault="00890B9B" w:rsidP="00A3709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Review G1072 AtoN Information Exchange and Presentation (Dec 2009) and consider if contents of G1105 can be incorporated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8F8E00F" w14:textId="60D856A1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</w:t>
            </w:r>
            <w:r w:rsidR="007B431B">
              <w:rPr>
                <w:rFonts w:ascii="Calibri" w:hAnsi="Calibri"/>
                <w:sz w:val="18"/>
                <w:szCs w:val="18"/>
              </w:rPr>
              <w:t xml:space="preserve">e associated </w:t>
            </w:r>
            <w:r w:rsidRPr="00B71F21">
              <w:rPr>
                <w:rFonts w:ascii="Calibri" w:hAnsi="Calibri"/>
                <w:sz w:val="18"/>
                <w:szCs w:val="18"/>
              </w:rPr>
              <w:t>Guideline</w:t>
            </w:r>
            <w:r w:rsidR="007B431B">
              <w:rPr>
                <w:rFonts w:ascii="Calibri" w:hAnsi="Calibri"/>
                <w:sz w:val="18"/>
                <w:szCs w:val="18"/>
              </w:rPr>
              <w:t>s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or amalgamated with G1105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EB8703A" w14:textId="77777777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4B60D34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7255D34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F758183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9F64E76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92CF6D4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D062DDB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11A1ABB" w14:textId="429E17E8" w:rsidR="00890B9B" w:rsidRPr="00B71F21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1802830" w14:textId="77777777" w:rsidR="00890B9B" w:rsidRPr="00A63246" w:rsidRDefault="00890B9B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90B9B" w:rsidRPr="00A63246" w14:paraId="75ADB024" w14:textId="77777777" w:rsidTr="009B72F8">
        <w:trPr>
          <w:trHeight w:val="575"/>
        </w:trPr>
        <w:tc>
          <w:tcPr>
            <w:tcW w:w="2894" w:type="dxa"/>
            <w:vMerge/>
            <w:tcBorders>
              <w:bottom w:val="single" w:sz="4" w:space="0" w:color="auto"/>
            </w:tcBorders>
            <w:vAlign w:val="center"/>
          </w:tcPr>
          <w:p w14:paraId="6E06697A" w14:textId="77777777" w:rsidR="00890B9B" w:rsidRPr="00A63246" w:rsidRDefault="00890B9B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07097026" w14:textId="77777777" w:rsidR="00890B9B" w:rsidRPr="00B71F21" w:rsidRDefault="00890B9B" w:rsidP="00890B9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Develop 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Guideline on ship reporting from the shore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‐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side perspective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10201AFA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a. Ship Report Template Registry specifications and governance;</w:t>
            </w:r>
          </w:p>
          <w:p w14:paraId="3AB7B300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b. Guideline on ship reporting tools;</w:t>
            </w:r>
          </w:p>
          <w:p w14:paraId="345ADA19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c. Minimum cyber security requirements for sharing ship report information;</w:t>
            </w:r>
          </w:p>
          <w:p w14:paraId="1C6DB56B" w14:textId="77777777" w:rsidR="00890B9B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d. Guidance on migration from current ship reporting system to a harmonised and secure electronic system;</w:t>
            </w:r>
          </w:p>
          <w:p w14:paraId="37D59686" w14:textId="22BCB7CC" w:rsidR="002E23EF" w:rsidRPr="00B71F21" w:rsidRDefault="002E23EF" w:rsidP="00486C34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Consider IEC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 (63173)</w:t>
            </w:r>
            <w:r>
              <w:rPr>
                <w:rFonts w:ascii="Calibri" w:hAnsi="Calibri"/>
                <w:sz w:val="18"/>
                <w:szCs w:val="18"/>
              </w:rPr>
              <w:t xml:space="preserve"> route 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exchange </w:t>
            </w:r>
            <w:r>
              <w:rPr>
                <w:rFonts w:ascii="Calibri" w:hAnsi="Calibri"/>
                <w:sz w:val="18"/>
                <w:szCs w:val="18"/>
              </w:rPr>
              <w:t>work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 (S-421)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7FC658E" w14:textId="77777777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8D0A804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7CA7A79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DC91F56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7C42CF7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BFDC9FC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23AA29C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E7D213F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1716148" w14:textId="77777777" w:rsidR="00890B9B" w:rsidRPr="00A63246" w:rsidRDefault="00890B9B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9407C" w:rsidRPr="00A63246" w14:paraId="131BBC98" w14:textId="77777777" w:rsidTr="009B72F8">
        <w:trPr>
          <w:trHeight w:val="575"/>
        </w:trPr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14:paraId="234B3CA2" w14:textId="77777777" w:rsidR="0049407C" w:rsidRPr="00A63246" w:rsidRDefault="0049407C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Terminology, symbology, and portrayal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1861D2EB" w14:textId="77777777" w:rsidR="0049407C" w:rsidRPr="00B71F21" w:rsidRDefault="0049407C" w:rsidP="0084591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Develop guidance on the</w:t>
            </w:r>
            <w:r w:rsidR="00766BE5" w:rsidRPr="00B71F21">
              <w:rPr>
                <w:rFonts w:ascii="Calibri" w:hAnsi="Calibri"/>
                <w:sz w:val="18"/>
                <w:szCs w:val="18"/>
              </w:rPr>
              <w:t xml:space="preserve"> symbology and portrayal of AtoN for charting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7BE54075" w14:textId="77777777" w:rsidR="0049407C" w:rsidRPr="00B71F21" w:rsidRDefault="00DB0B3B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New Guideline and possibly recommendation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4E6C676" w14:textId="77777777" w:rsidR="0049407C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  <w:r w:rsidR="002E23EF">
              <w:rPr>
                <w:rFonts w:ascii="Calibri" w:hAnsi="Calibri"/>
                <w:sz w:val="18"/>
                <w:szCs w:val="18"/>
              </w:rPr>
              <w:t>/1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4585D61" w14:textId="77777777" w:rsidR="0049407C" w:rsidRPr="00B71F21" w:rsidRDefault="0049407C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D033B24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00092F1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112109A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D13B0BF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7707032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F8CFBB8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EA1753E" w14:textId="77777777" w:rsidR="0049407C" w:rsidRPr="00A63246" w:rsidRDefault="0049407C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63246" w14:paraId="7A4925DE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2A1ECA71" w14:textId="77777777" w:rsidR="00E51BB9" w:rsidRPr="00B71F21" w:rsidRDefault="00E51BB9" w:rsidP="00E51BB9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Other</w:t>
            </w:r>
          </w:p>
        </w:tc>
      </w:tr>
      <w:tr w:rsidR="00E51BB9" w:rsidRPr="00A63246" w14:paraId="21344960" w14:textId="77777777" w:rsidTr="009B72F8">
        <w:trPr>
          <w:trHeight w:val="369"/>
        </w:trPr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14:paraId="633EA72A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Seminar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759FD749" w14:textId="77777777" w:rsidR="00E51BB9" w:rsidRPr="00B71F21" w:rsidRDefault="00E51BB9" w:rsidP="00E51BB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Cooperate with WWA  in providing Risk Seminar(s)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10131458" w14:textId="77777777" w:rsidR="00E51BB9" w:rsidRPr="00B71F21" w:rsidRDefault="00E51BB9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7001B28" w14:textId="77777777" w:rsidR="00E51BB9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A1EA74B" w14:textId="6033A53A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3504D950" w14:textId="38567EFB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611AF93" w14:textId="69524603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F896841" w14:textId="1454D156" w:rsidR="00E51BB9" w:rsidRPr="00B71F21" w:rsidRDefault="00845911" w:rsidP="005865DE">
            <w:pPr>
              <w:spacing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57154E4" w14:textId="14EF8778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7D2690C" w14:textId="442CB50D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E14D05F" w14:textId="022A7EE1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F8A8C47" w14:textId="77777777" w:rsidR="00E51BB9" w:rsidRPr="00A63246" w:rsidRDefault="00E51BB9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63246" w14:paraId="78D7550C" w14:textId="77777777" w:rsidTr="009B72F8">
        <w:trPr>
          <w:trHeight w:val="417"/>
        </w:trPr>
        <w:tc>
          <w:tcPr>
            <w:tcW w:w="2894" w:type="dxa"/>
            <w:vMerge w:val="restart"/>
            <w:vAlign w:val="center"/>
          </w:tcPr>
          <w:p w14:paraId="6DEFA996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Workshop</w:t>
            </w:r>
          </w:p>
        </w:tc>
        <w:tc>
          <w:tcPr>
            <w:tcW w:w="4680" w:type="dxa"/>
            <w:vAlign w:val="center"/>
          </w:tcPr>
          <w:p w14:paraId="1E49C4CC" w14:textId="77777777" w:rsidR="00E51BB9" w:rsidRPr="00A63246" w:rsidRDefault="001B63B3" w:rsidP="00B921B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Lead</w:t>
            </w:r>
            <w:r w:rsidR="00E51BB9" w:rsidRPr="00A63246">
              <w:rPr>
                <w:rFonts w:ascii="Calibri" w:hAnsi="Calibri"/>
                <w:sz w:val="18"/>
                <w:szCs w:val="18"/>
              </w:rPr>
              <w:t xml:space="preserve"> joint workshop with IHO on </w:t>
            </w:r>
            <w:r w:rsidR="00B921BE" w:rsidRPr="00B921BE">
              <w:rPr>
                <w:rFonts w:ascii="Calibri" w:hAnsi="Calibri"/>
                <w:sz w:val="18"/>
                <w:szCs w:val="18"/>
              </w:rPr>
              <w:t>S-100/200</w:t>
            </w:r>
            <w:r w:rsidR="00B921BE">
              <w:rPr>
                <w:rFonts w:ascii="Calibri" w:hAnsi="Calibri"/>
                <w:sz w:val="18"/>
                <w:szCs w:val="18"/>
              </w:rPr>
              <w:t xml:space="preserve"> and portrayal</w:t>
            </w:r>
            <w:r w:rsidR="00B921BE" w:rsidRPr="00B921BE">
              <w:rPr>
                <w:rFonts w:ascii="Calibri" w:hAnsi="Calibri"/>
                <w:sz w:val="18"/>
                <w:szCs w:val="18"/>
              </w:rPr>
              <w:t xml:space="preserve"> workshop </w:t>
            </w:r>
          </w:p>
        </w:tc>
        <w:tc>
          <w:tcPr>
            <w:tcW w:w="3804" w:type="dxa"/>
            <w:vAlign w:val="center"/>
          </w:tcPr>
          <w:p w14:paraId="0F0F8FC4" w14:textId="77777777" w:rsidR="00E51BB9" w:rsidRPr="00A63246" w:rsidRDefault="001B63B3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New Guideline</w:t>
            </w:r>
          </w:p>
        </w:tc>
        <w:tc>
          <w:tcPr>
            <w:tcW w:w="275" w:type="dxa"/>
            <w:vAlign w:val="center"/>
          </w:tcPr>
          <w:p w14:paraId="630B1AE2" w14:textId="77777777" w:rsidR="00E51BB9" w:rsidRPr="00A63246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3C133149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4756878C" w14:textId="3BB06324" w:rsidR="00E51BB9" w:rsidRPr="00A63246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D9AF161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C2B092E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A0BF59D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77DA61F2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FEC7FEC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EF42FB6" w14:textId="78BB0F6A" w:rsidR="00E51BB9" w:rsidRPr="00A63246" w:rsidRDefault="00845911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W/S Proposal to be Reviewed by PAP</w:t>
            </w:r>
            <w:r w:rsidR="00C44D3F">
              <w:rPr>
                <w:rFonts w:ascii="Calibri" w:hAnsi="Calibri" w:cs="Arial"/>
                <w:sz w:val="18"/>
                <w:szCs w:val="18"/>
                <w:lang w:eastAsia="ja-JP"/>
              </w:rPr>
              <w:t>37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and Submitted in ARM9</w:t>
            </w:r>
          </w:p>
        </w:tc>
      </w:tr>
      <w:tr w:rsidR="00E51BB9" w:rsidRPr="00A93F79" w14:paraId="0DBDA7B6" w14:textId="77777777" w:rsidTr="009B72F8">
        <w:trPr>
          <w:trHeight w:val="408"/>
        </w:trPr>
        <w:tc>
          <w:tcPr>
            <w:tcW w:w="2894" w:type="dxa"/>
            <w:vMerge/>
            <w:tcBorders>
              <w:bottom w:val="single" w:sz="4" w:space="0" w:color="auto"/>
            </w:tcBorders>
            <w:vAlign w:val="center"/>
          </w:tcPr>
          <w:p w14:paraId="77E697FB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6461644E" w14:textId="77777777" w:rsidR="00E51BB9" w:rsidRPr="00A63246" w:rsidRDefault="001B63B3" w:rsidP="001B63B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Participate in ENG led joint workshop on cyber security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751E260" w14:textId="77777777" w:rsidR="00E51BB9" w:rsidRPr="00A63246" w:rsidRDefault="001B63B3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Guidance on cyber security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B662EC6" w14:textId="77777777" w:rsidR="00E51BB9" w:rsidRPr="00A93F79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A1D6115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42245E8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1E0C8F9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78ABD50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08DA37F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4C5F54F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960BE0D" w14:textId="17C79EFF" w:rsidR="00E51BB9" w:rsidRPr="00A93F79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F67D75C" w14:textId="77777777" w:rsidR="00E51BB9" w:rsidRPr="00A93F79" w:rsidRDefault="00E51BB9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</w:tbl>
    <w:p w14:paraId="3FD7A8F0" w14:textId="77777777" w:rsidR="00AE72CB" w:rsidRDefault="00AE72CB" w:rsidP="0054630B">
      <w:pPr>
        <w:rPr>
          <w:rFonts w:ascii="Calibri" w:hAnsi="Calibri"/>
          <w:sz w:val="18"/>
          <w:szCs w:val="18"/>
        </w:rPr>
      </w:pPr>
    </w:p>
    <w:p w14:paraId="4F78E564" w14:textId="77777777" w:rsidR="00AE598A" w:rsidRDefault="00AE598A" w:rsidP="0054630B">
      <w:pPr>
        <w:rPr>
          <w:rFonts w:ascii="Calibri" w:hAnsi="Calibri"/>
          <w:sz w:val="18"/>
          <w:szCs w:val="18"/>
        </w:rPr>
      </w:pPr>
    </w:p>
    <w:p w14:paraId="6C04FDE0" w14:textId="77777777" w:rsidR="00AE598A" w:rsidRPr="00854555" w:rsidRDefault="00854555" w:rsidP="00854555">
      <w:pPr>
        <w:jc w:val="center"/>
        <w:rPr>
          <w:rFonts w:ascii="Calibri" w:hAnsi="Calibri"/>
        </w:rPr>
      </w:pPr>
      <w:r w:rsidRPr="00854555">
        <w:rPr>
          <w:rFonts w:ascii="Calibri" w:hAnsi="Calibri"/>
        </w:rPr>
        <w:t>Provisional Working Group Chair and Vice Chairs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1"/>
        <w:gridCol w:w="5139"/>
      </w:tblGrid>
      <w:tr w:rsidR="00AE598A" w:rsidRPr="001D1FB2" w14:paraId="335FDE0A" w14:textId="77777777" w:rsidTr="00845911">
        <w:trPr>
          <w:jc w:val="center"/>
        </w:trPr>
        <w:tc>
          <w:tcPr>
            <w:tcW w:w="3791" w:type="dxa"/>
            <w:tcBorders>
              <w:bottom w:val="thickThinSmallGap" w:sz="24" w:space="0" w:color="auto"/>
            </w:tcBorders>
            <w:shd w:val="clear" w:color="auto" w:fill="548DD4" w:themeFill="text2" w:themeFillTint="99"/>
            <w:vAlign w:val="center"/>
          </w:tcPr>
          <w:p w14:paraId="168C5E55" w14:textId="77777777" w:rsidR="00AE598A" w:rsidRPr="001D1FB2" w:rsidRDefault="00AE598A" w:rsidP="00845911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1D1FB2">
              <w:rPr>
                <w:b/>
                <w:color w:val="FFFFFF" w:themeColor="background1"/>
              </w:rPr>
              <w:lastRenderedPageBreak/>
              <w:t>Working Group (WG)</w:t>
            </w:r>
          </w:p>
        </w:tc>
        <w:tc>
          <w:tcPr>
            <w:tcW w:w="5139" w:type="dxa"/>
            <w:tcBorders>
              <w:bottom w:val="thickThinSmallGap" w:sz="24" w:space="0" w:color="auto"/>
            </w:tcBorders>
            <w:shd w:val="clear" w:color="auto" w:fill="548DD4" w:themeFill="text2" w:themeFillTint="99"/>
          </w:tcPr>
          <w:p w14:paraId="220BA258" w14:textId="77777777" w:rsidR="00AE598A" w:rsidRPr="001D1FB2" w:rsidRDefault="00AE598A" w:rsidP="00845911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1D1FB2">
              <w:rPr>
                <w:b/>
                <w:color w:val="FFFFFF" w:themeColor="background1"/>
              </w:rPr>
              <w:t>Working Group Chair / Vice Chair</w:t>
            </w:r>
          </w:p>
        </w:tc>
      </w:tr>
      <w:tr w:rsidR="00AE598A" w:rsidRPr="000F5B22" w14:paraId="3AAF4708" w14:textId="77777777" w:rsidTr="00845911">
        <w:trPr>
          <w:jc w:val="center"/>
        </w:trPr>
        <w:tc>
          <w:tcPr>
            <w:tcW w:w="3791" w:type="dxa"/>
            <w:tcBorders>
              <w:top w:val="thickThinSmallGap" w:sz="24" w:space="0" w:color="auto"/>
            </w:tcBorders>
            <w:vAlign w:val="center"/>
          </w:tcPr>
          <w:p w14:paraId="7FD5F7D3" w14:textId="77777777" w:rsidR="00AE598A" w:rsidRPr="00E02F11" w:rsidRDefault="00AE598A" w:rsidP="00845911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WG1 – Navigational Requirements</w:t>
            </w:r>
          </w:p>
        </w:tc>
        <w:tc>
          <w:tcPr>
            <w:tcW w:w="5139" w:type="dxa"/>
            <w:tcBorders>
              <w:top w:val="thickThinSmallGap" w:sz="24" w:space="0" w:color="auto"/>
            </w:tcBorders>
            <w:vAlign w:val="center"/>
          </w:tcPr>
          <w:p w14:paraId="4E9163D2" w14:textId="77777777" w:rsidR="00AE598A" w:rsidRPr="00E02F11" w:rsidRDefault="00854555" w:rsidP="00854555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 xml:space="preserve">Guttorm Tomren  </w:t>
            </w:r>
            <w:r w:rsidR="00AE598A" w:rsidRPr="00E02F11">
              <w:rPr>
                <w:sz w:val="18"/>
                <w:szCs w:val="18"/>
              </w:rPr>
              <w:t xml:space="preserve">/ Johan Westerlund </w:t>
            </w:r>
          </w:p>
        </w:tc>
      </w:tr>
      <w:tr w:rsidR="00AE598A" w:rsidRPr="000F5B22" w14:paraId="6295ABA4" w14:textId="77777777" w:rsidTr="00AE598A">
        <w:trPr>
          <w:jc w:val="center"/>
        </w:trPr>
        <w:tc>
          <w:tcPr>
            <w:tcW w:w="3791" w:type="dxa"/>
            <w:vAlign w:val="center"/>
          </w:tcPr>
          <w:p w14:paraId="7144CC47" w14:textId="77777777" w:rsidR="00AE598A" w:rsidRPr="00E02F11" w:rsidRDefault="00AE598A" w:rsidP="00AE598A">
            <w:pPr>
              <w:spacing w:before="120"/>
              <w:ind w:left="720" w:hanging="7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WG2 – Information Services and Portrayal</w:t>
            </w:r>
          </w:p>
        </w:tc>
        <w:tc>
          <w:tcPr>
            <w:tcW w:w="5139" w:type="dxa"/>
            <w:vAlign w:val="center"/>
          </w:tcPr>
          <w:p w14:paraId="775DBFD8" w14:textId="6419D0DA" w:rsidR="00AE598A" w:rsidRPr="00E02F11" w:rsidRDefault="0015550C" w:rsidP="00354EE2">
            <w:pPr>
              <w:spacing w:before="120"/>
              <w:rPr>
                <w:sz w:val="18"/>
                <w:szCs w:val="18"/>
                <w:highlight w:val="yellow"/>
              </w:rPr>
            </w:pPr>
            <w:r>
              <w:rPr>
                <w:rFonts w:cstheme="minorHAnsi"/>
                <w:sz w:val="18"/>
                <w:szCs w:val="18"/>
              </w:rPr>
              <w:t>Dave Lewald</w:t>
            </w:r>
            <w:r w:rsidR="00854555" w:rsidRPr="00E02F11">
              <w:rPr>
                <w:rFonts w:cstheme="minorHAnsi"/>
                <w:sz w:val="18"/>
                <w:szCs w:val="18"/>
              </w:rPr>
              <w:t xml:space="preserve"> </w:t>
            </w:r>
            <w:r w:rsidR="0075156F" w:rsidRPr="00E02F11">
              <w:rPr>
                <w:rFonts w:cstheme="minorHAnsi"/>
                <w:sz w:val="18"/>
                <w:szCs w:val="18"/>
              </w:rPr>
              <w:t>/ Martin Bransby</w:t>
            </w:r>
          </w:p>
        </w:tc>
      </w:tr>
      <w:tr w:rsidR="00AE598A" w:rsidRPr="000F5B22" w14:paraId="17CEB23D" w14:textId="77777777" w:rsidTr="00845911">
        <w:trPr>
          <w:jc w:val="center"/>
        </w:trPr>
        <w:tc>
          <w:tcPr>
            <w:tcW w:w="3791" w:type="dxa"/>
            <w:vAlign w:val="center"/>
          </w:tcPr>
          <w:p w14:paraId="22E69B41" w14:textId="77777777" w:rsidR="00AE598A" w:rsidRPr="00E02F11" w:rsidRDefault="00AE598A" w:rsidP="00845911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WG3 – Risk Management</w:t>
            </w:r>
          </w:p>
        </w:tc>
        <w:tc>
          <w:tcPr>
            <w:tcW w:w="5139" w:type="dxa"/>
          </w:tcPr>
          <w:p w14:paraId="03DEDCF1" w14:textId="77777777" w:rsidR="00AE598A" w:rsidRPr="00E02F11" w:rsidRDefault="00AE598A" w:rsidP="0075156F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 xml:space="preserve">Roger Barker / </w:t>
            </w:r>
            <w:r w:rsidR="0075156F" w:rsidRPr="00E02F11">
              <w:rPr>
                <w:sz w:val="18"/>
                <w:szCs w:val="18"/>
              </w:rPr>
              <w:t>Catherine Steenberg</w:t>
            </w:r>
          </w:p>
        </w:tc>
      </w:tr>
    </w:tbl>
    <w:p w14:paraId="6F9899D6" w14:textId="77777777" w:rsidR="00AE598A" w:rsidRPr="00A93F79" w:rsidRDefault="00AE598A" w:rsidP="0054630B">
      <w:pPr>
        <w:rPr>
          <w:rFonts w:ascii="Calibri" w:hAnsi="Calibri"/>
          <w:sz w:val="18"/>
          <w:szCs w:val="18"/>
        </w:rPr>
      </w:pPr>
    </w:p>
    <w:sectPr w:rsidR="00AE598A" w:rsidRPr="00A93F79" w:rsidSect="001925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E6E5B" w14:textId="77777777" w:rsidR="005A2C2C" w:rsidRDefault="005A2C2C" w:rsidP="00265694">
      <w:pPr>
        <w:spacing w:after="0" w:line="240" w:lineRule="auto"/>
      </w:pPr>
      <w:r>
        <w:separator/>
      </w:r>
    </w:p>
  </w:endnote>
  <w:endnote w:type="continuationSeparator" w:id="0">
    <w:p w14:paraId="2308BC75" w14:textId="77777777" w:rsidR="005A2C2C" w:rsidRDefault="005A2C2C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C7A0" w14:textId="77777777" w:rsidR="00C317F8" w:rsidRDefault="00C317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48A40" w14:textId="77777777" w:rsidR="009E0863" w:rsidRDefault="009E0863">
    <w:pPr>
      <w:pStyle w:val="Footer"/>
    </w:pPr>
    <w:r>
      <w:t>ARM</w:t>
    </w:r>
    <w:r w:rsidRPr="00A628AC">
      <w:t xml:space="preserve"> Committee – Work Plan 20</w:t>
    </w:r>
    <w:r>
      <w:t>18</w:t>
    </w:r>
    <w:r w:rsidRPr="00A628AC">
      <w:t>-20</w:t>
    </w:r>
    <w:r>
      <w:t>22</w:t>
    </w:r>
  </w:p>
  <w:p w14:paraId="3B9896FC" w14:textId="77777777" w:rsidR="009E0863" w:rsidRDefault="009E08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F3BEC" w14:textId="77777777" w:rsidR="00C317F8" w:rsidRDefault="00C317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11452" w14:textId="77777777" w:rsidR="005A2C2C" w:rsidRDefault="005A2C2C" w:rsidP="00265694">
      <w:pPr>
        <w:spacing w:after="0" w:line="240" w:lineRule="auto"/>
      </w:pPr>
      <w:r>
        <w:separator/>
      </w:r>
    </w:p>
  </w:footnote>
  <w:footnote w:type="continuationSeparator" w:id="0">
    <w:p w14:paraId="1883A18F" w14:textId="77777777" w:rsidR="005A2C2C" w:rsidRDefault="005A2C2C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213D2" w14:textId="77777777" w:rsidR="009E0863" w:rsidRDefault="005A2C2C">
    <w:pPr>
      <w:pStyle w:val="Header"/>
    </w:pPr>
    <w:r>
      <w:rPr>
        <w:noProof/>
      </w:rPr>
      <w:pict w14:anchorId="1B089C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2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108C1" w14:textId="2CEB319D" w:rsidR="009E0863" w:rsidRDefault="009E0863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ARM</w:t>
    </w:r>
    <w:r w:rsidR="00C317F8">
      <w:rPr>
        <w:lang w:eastAsia="ja-JP"/>
      </w:rPr>
      <w:t>9-6.1</w:t>
    </w:r>
    <w:r w:rsidR="005A2C2C">
      <w:rPr>
        <w:noProof/>
      </w:rPr>
      <w:pict w14:anchorId="34661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3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317F8">
      <w:rPr>
        <w:lang w:eastAsia="ja-JP"/>
      </w:rPr>
      <w:t>.</w:t>
    </w:r>
    <w:bookmarkStart w:id="26" w:name="_GoBack"/>
    <w:bookmarkEnd w:id="26"/>
    <w:r>
      <w:rPr>
        <w:lang w:eastAsia="ja-JP"/>
      </w:rPr>
      <w:t>1</w:t>
    </w:r>
  </w:p>
  <w:p w14:paraId="5189A569" w14:textId="77777777" w:rsidR="009E0863" w:rsidRDefault="009E0863" w:rsidP="0013024F">
    <w:pPr>
      <w:pStyle w:val="Header"/>
      <w:wordWrap w:val="0"/>
      <w:ind w:right="440"/>
      <w:jc w:val="right"/>
      <w:rPr>
        <w:lang w:eastAsia="ja-JP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 wp14:anchorId="4C87774B" wp14:editId="03F85B61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9B8A0F" w14:textId="77777777" w:rsidR="009E0863" w:rsidRPr="00A628AC" w:rsidRDefault="009E0863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E873F" w14:textId="77777777" w:rsidR="009E0863" w:rsidRDefault="005A2C2C">
    <w:pPr>
      <w:pStyle w:val="Header"/>
    </w:pPr>
    <w:r>
      <w:rPr>
        <w:noProof/>
      </w:rPr>
      <w:pict w14:anchorId="69D657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1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776D"/>
    <w:multiLevelType w:val="multilevel"/>
    <w:tmpl w:val="3418EE28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sz w:val="18"/>
        <w:szCs w:val="18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amus Doyle">
    <w15:presenceInfo w15:providerId="None" w15:userId="Seamus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wtbA0BVJGZhZmJko6SsGpxcWZ+XkgBUa1AJA8QDIsAAAA"/>
  </w:docVars>
  <w:rsids>
    <w:rsidRoot w:val="0054630B"/>
    <w:rsid w:val="00011ECA"/>
    <w:rsid w:val="00025B22"/>
    <w:rsid w:val="000367EA"/>
    <w:rsid w:val="00041A24"/>
    <w:rsid w:val="000465C7"/>
    <w:rsid w:val="00046687"/>
    <w:rsid w:val="00052CD4"/>
    <w:rsid w:val="0005611D"/>
    <w:rsid w:val="000635C6"/>
    <w:rsid w:val="00063C4E"/>
    <w:rsid w:val="00064A5B"/>
    <w:rsid w:val="000667D0"/>
    <w:rsid w:val="00071507"/>
    <w:rsid w:val="00074D6D"/>
    <w:rsid w:val="00095BB5"/>
    <w:rsid w:val="00095E25"/>
    <w:rsid w:val="000A3B0D"/>
    <w:rsid w:val="000B2F93"/>
    <w:rsid w:val="000B47B2"/>
    <w:rsid w:val="000B5084"/>
    <w:rsid w:val="000B6F98"/>
    <w:rsid w:val="000B7DCF"/>
    <w:rsid w:val="000C4AD6"/>
    <w:rsid w:val="000C7579"/>
    <w:rsid w:val="000D0024"/>
    <w:rsid w:val="000D15FF"/>
    <w:rsid w:val="000D40C8"/>
    <w:rsid w:val="000D5930"/>
    <w:rsid w:val="000E4850"/>
    <w:rsid w:val="000F00B3"/>
    <w:rsid w:val="000F4DF3"/>
    <w:rsid w:val="000F55A0"/>
    <w:rsid w:val="000F6B1B"/>
    <w:rsid w:val="001032BA"/>
    <w:rsid w:val="0012612C"/>
    <w:rsid w:val="0013024F"/>
    <w:rsid w:val="00133A4A"/>
    <w:rsid w:val="0015354A"/>
    <w:rsid w:val="0015550C"/>
    <w:rsid w:val="00157853"/>
    <w:rsid w:val="00162137"/>
    <w:rsid w:val="00163917"/>
    <w:rsid w:val="00164689"/>
    <w:rsid w:val="00167454"/>
    <w:rsid w:val="00167E50"/>
    <w:rsid w:val="001739A2"/>
    <w:rsid w:val="00173C8B"/>
    <w:rsid w:val="00174EA1"/>
    <w:rsid w:val="00181617"/>
    <w:rsid w:val="001925C0"/>
    <w:rsid w:val="00196065"/>
    <w:rsid w:val="001A178E"/>
    <w:rsid w:val="001B0D68"/>
    <w:rsid w:val="001B59D9"/>
    <w:rsid w:val="001B63B3"/>
    <w:rsid w:val="001B6735"/>
    <w:rsid w:val="001C5825"/>
    <w:rsid w:val="001E07C1"/>
    <w:rsid w:val="001E0C31"/>
    <w:rsid w:val="001F4415"/>
    <w:rsid w:val="001F6500"/>
    <w:rsid w:val="001F728E"/>
    <w:rsid w:val="00212899"/>
    <w:rsid w:val="00216F59"/>
    <w:rsid w:val="002278CA"/>
    <w:rsid w:val="00235AFD"/>
    <w:rsid w:val="00236AB7"/>
    <w:rsid w:val="0025468A"/>
    <w:rsid w:val="00265694"/>
    <w:rsid w:val="00266A10"/>
    <w:rsid w:val="00271BE9"/>
    <w:rsid w:val="00273F12"/>
    <w:rsid w:val="00273F16"/>
    <w:rsid w:val="0028724F"/>
    <w:rsid w:val="002905BC"/>
    <w:rsid w:val="002920DB"/>
    <w:rsid w:val="00293779"/>
    <w:rsid w:val="002A6CC2"/>
    <w:rsid w:val="002A7AEB"/>
    <w:rsid w:val="002B31B8"/>
    <w:rsid w:val="002D0E1B"/>
    <w:rsid w:val="002D279A"/>
    <w:rsid w:val="002D72D4"/>
    <w:rsid w:val="002D77A6"/>
    <w:rsid w:val="002E23EF"/>
    <w:rsid w:val="002E4AEF"/>
    <w:rsid w:val="002E4C1F"/>
    <w:rsid w:val="002E6ABC"/>
    <w:rsid w:val="002E7019"/>
    <w:rsid w:val="003019CD"/>
    <w:rsid w:val="00302E37"/>
    <w:rsid w:val="00304795"/>
    <w:rsid w:val="003102A7"/>
    <w:rsid w:val="003137D0"/>
    <w:rsid w:val="00313F26"/>
    <w:rsid w:val="003170C5"/>
    <w:rsid w:val="0034551A"/>
    <w:rsid w:val="00354EE2"/>
    <w:rsid w:val="00355ACA"/>
    <w:rsid w:val="003642BD"/>
    <w:rsid w:val="003646AD"/>
    <w:rsid w:val="003675A2"/>
    <w:rsid w:val="003722DC"/>
    <w:rsid w:val="0037317B"/>
    <w:rsid w:val="0038145B"/>
    <w:rsid w:val="003840AE"/>
    <w:rsid w:val="003862F3"/>
    <w:rsid w:val="003913A9"/>
    <w:rsid w:val="003A0EBF"/>
    <w:rsid w:val="003A6291"/>
    <w:rsid w:val="003B13A4"/>
    <w:rsid w:val="003B6615"/>
    <w:rsid w:val="003C123E"/>
    <w:rsid w:val="003C6D95"/>
    <w:rsid w:val="003D1CFD"/>
    <w:rsid w:val="003D7DA6"/>
    <w:rsid w:val="003E2EFC"/>
    <w:rsid w:val="003E6D14"/>
    <w:rsid w:val="003F0715"/>
    <w:rsid w:val="003F19A4"/>
    <w:rsid w:val="003F6360"/>
    <w:rsid w:val="00400955"/>
    <w:rsid w:val="00401C81"/>
    <w:rsid w:val="00406DBE"/>
    <w:rsid w:val="00415491"/>
    <w:rsid w:val="00427EEA"/>
    <w:rsid w:val="00432851"/>
    <w:rsid w:val="00445FD9"/>
    <w:rsid w:val="00450163"/>
    <w:rsid w:val="004524B4"/>
    <w:rsid w:val="00453711"/>
    <w:rsid w:val="00454DA4"/>
    <w:rsid w:val="00454E29"/>
    <w:rsid w:val="00454EA3"/>
    <w:rsid w:val="00456C4D"/>
    <w:rsid w:val="00464562"/>
    <w:rsid w:val="00465712"/>
    <w:rsid w:val="0046612B"/>
    <w:rsid w:val="00470F5A"/>
    <w:rsid w:val="00483775"/>
    <w:rsid w:val="004848DE"/>
    <w:rsid w:val="00486C34"/>
    <w:rsid w:val="00490603"/>
    <w:rsid w:val="0049098C"/>
    <w:rsid w:val="0049407C"/>
    <w:rsid w:val="0049528B"/>
    <w:rsid w:val="004A009D"/>
    <w:rsid w:val="004A4EAD"/>
    <w:rsid w:val="004A7D82"/>
    <w:rsid w:val="004B1C92"/>
    <w:rsid w:val="004B432C"/>
    <w:rsid w:val="004D6FB1"/>
    <w:rsid w:val="004E0841"/>
    <w:rsid w:val="004E3C23"/>
    <w:rsid w:val="004F10E6"/>
    <w:rsid w:val="004F2566"/>
    <w:rsid w:val="004F5AA7"/>
    <w:rsid w:val="004F7896"/>
    <w:rsid w:val="005012B2"/>
    <w:rsid w:val="0050292B"/>
    <w:rsid w:val="00504273"/>
    <w:rsid w:val="005057CB"/>
    <w:rsid w:val="00505979"/>
    <w:rsid w:val="00510CCD"/>
    <w:rsid w:val="00511C4C"/>
    <w:rsid w:val="00511FAA"/>
    <w:rsid w:val="00513338"/>
    <w:rsid w:val="00513D97"/>
    <w:rsid w:val="00516888"/>
    <w:rsid w:val="00517576"/>
    <w:rsid w:val="00522088"/>
    <w:rsid w:val="00522824"/>
    <w:rsid w:val="0053324C"/>
    <w:rsid w:val="00540D65"/>
    <w:rsid w:val="00541AF8"/>
    <w:rsid w:val="0054630B"/>
    <w:rsid w:val="00552792"/>
    <w:rsid w:val="00555677"/>
    <w:rsid w:val="00560460"/>
    <w:rsid w:val="0056416E"/>
    <w:rsid w:val="005800E9"/>
    <w:rsid w:val="005865DE"/>
    <w:rsid w:val="00592BE4"/>
    <w:rsid w:val="00594429"/>
    <w:rsid w:val="005951AD"/>
    <w:rsid w:val="005A20AF"/>
    <w:rsid w:val="005A2C2C"/>
    <w:rsid w:val="005B7B19"/>
    <w:rsid w:val="005C778D"/>
    <w:rsid w:val="005D4945"/>
    <w:rsid w:val="005D71DE"/>
    <w:rsid w:val="005E6536"/>
    <w:rsid w:val="005F69AF"/>
    <w:rsid w:val="005F75C9"/>
    <w:rsid w:val="005F7E65"/>
    <w:rsid w:val="006140CA"/>
    <w:rsid w:val="00614E39"/>
    <w:rsid w:val="006154CB"/>
    <w:rsid w:val="00617251"/>
    <w:rsid w:val="00621F21"/>
    <w:rsid w:val="0062206C"/>
    <w:rsid w:val="00625CC9"/>
    <w:rsid w:val="00626B73"/>
    <w:rsid w:val="00633B70"/>
    <w:rsid w:val="00636340"/>
    <w:rsid w:val="00642069"/>
    <w:rsid w:val="006455D1"/>
    <w:rsid w:val="006464CA"/>
    <w:rsid w:val="00672721"/>
    <w:rsid w:val="00677E3F"/>
    <w:rsid w:val="0068304A"/>
    <w:rsid w:val="00684CE2"/>
    <w:rsid w:val="00686914"/>
    <w:rsid w:val="00693539"/>
    <w:rsid w:val="006B3B2A"/>
    <w:rsid w:val="006B4DB7"/>
    <w:rsid w:val="006C0D29"/>
    <w:rsid w:val="006C49F5"/>
    <w:rsid w:val="006C4A5F"/>
    <w:rsid w:val="006D4ADF"/>
    <w:rsid w:val="006D551A"/>
    <w:rsid w:val="006E1001"/>
    <w:rsid w:val="006E7B9A"/>
    <w:rsid w:val="006E7C00"/>
    <w:rsid w:val="006F09ED"/>
    <w:rsid w:val="006F24C4"/>
    <w:rsid w:val="006F5137"/>
    <w:rsid w:val="006F5F2B"/>
    <w:rsid w:val="0070494C"/>
    <w:rsid w:val="0072010E"/>
    <w:rsid w:val="00723DA3"/>
    <w:rsid w:val="0074534A"/>
    <w:rsid w:val="00751440"/>
    <w:rsid w:val="0075156F"/>
    <w:rsid w:val="00764BDB"/>
    <w:rsid w:val="00766BE5"/>
    <w:rsid w:val="00767388"/>
    <w:rsid w:val="00774496"/>
    <w:rsid w:val="0077538C"/>
    <w:rsid w:val="00796866"/>
    <w:rsid w:val="0079765D"/>
    <w:rsid w:val="007B25F5"/>
    <w:rsid w:val="007B3D32"/>
    <w:rsid w:val="007B431B"/>
    <w:rsid w:val="007C1730"/>
    <w:rsid w:val="007C50BA"/>
    <w:rsid w:val="007D223E"/>
    <w:rsid w:val="007D3AC0"/>
    <w:rsid w:val="007D5B4E"/>
    <w:rsid w:val="007D5CA3"/>
    <w:rsid w:val="007D6E6B"/>
    <w:rsid w:val="007E262C"/>
    <w:rsid w:val="007F1B58"/>
    <w:rsid w:val="007F32F6"/>
    <w:rsid w:val="007F339A"/>
    <w:rsid w:val="00805260"/>
    <w:rsid w:val="008052E8"/>
    <w:rsid w:val="0081765B"/>
    <w:rsid w:val="00823518"/>
    <w:rsid w:val="008246D9"/>
    <w:rsid w:val="008270E5"/>
    <w:rsid w:val="008277DE"/>
    <w:rsid w:val="00833C7B"/>
    <w:rsid w:val="00836695"/>
    <w:rsid w:val="00836C10"/>
    <w:rsid w:val="00837656"/>
    <w:rsid w:val="008378A9"/>
    <w:rsid w:val="00842463"/>
    <w:rsid w:val="00843FD8"/>
    <w:rsid w:val="00845911"/>
    <w:rsid w:val="00850717"/>
    <w:rsid w:val="00854555"/>
    <w:rsid w:val="00856FEC"/>
    <w:rsid w:val="00857AF6"/>
    <w:rsid w:val="008651DB"/>
    <w:rsid w:val="00865340"/>
    <w:rsid w:val="0088523D"/>
    <w:rsid w:val="00890B9B"/>
    <w:rsid w:val="00894D4E"/>
    <w:rsid w:val="0089545B"/>
    <w:rsid w:val="0089795A"/>
    <w:rsid w:val="008A1166"/>
    <w:rsid w:val="008A4D38"/>
    <w:rsid w:val="008B16DA"/>
    <w:rsid w:val="008B1CC3"/>
    <w:rsid w:val="008B1CEE"/>
    <w:rsid w:val="008B7EB3"/>
    <w:rsid w:val="008D1868"/>
    <w:rsid w:val="008E4205"/>
    <w:rsid w:val="008E53B3"/>
    <w:rsid w:val="008E63B1"/>
    <w:rsid w:val="008F2195"/>
    <w:rsid w:val="008F7A22"/>
    <w:rsid w:val="00916212"/>
    <w:rsid w:val="00917E23"/>
    <w:rsid w:val="00922947"/>
    <w:rsid w:val="00924BCA"/>
    <w:rsid w:val="00941B30"/>
    <w:rsid w:val="00947A9D"/>
    <w:rsid w:val="0096088B"/>
    <w:rsid w:val="00963C2C"/>
    <w:rsid w:val="0096783D"/>
    <w:rsid w:val="009753F0"/>
    <w:rsid w:val="00986734"/>
    <w:rsid w:val="00987BC1"/>
    <w:rsid w:val="00987ED5"/>
    <w:rsid w:val="00993EC8"/>
    <w:rsid w:val="009A123B"/>
    <w:rsid w:val="009A1D88"/>
    <w:rsid w:val="009A24D5"/>
    <w:rsid w:val="009A4A87"/>
    <w:rsid w:val="009A64A8"/>
    <w:rsid w:val="009B155D"/>
    <w:rsid w:val="009B46DB"/>
    <w:rsid w:val="009B5649"/>
    <w:rsid w:val="009B72F8"/>
    <w:rsid w:val="009E0863"/>
    <w:rsid w:val="009F2AC0"/>
    <w:rsid w:val="009F2DF7"/>
    <w:rsid w:val="009F7D21"/>
    <w:rsid w:val="00A0418C"/>
    <w:rsid w:val="00A110CE"/>
    <w:rsid w:val="00A16824"/>
    <w:rsid w:val="00A17F5D"/>
    <w:rsid w:val="00A217D9"/>
    <w:rsid w:val="00A300D1"/>
    <w:rsid w:val="00A37097"/>
    <w:rsid w:val="00A45D55"/>
    <w:rsid w:val="00A461F0"/>
    <w:rsid w:val="00A600FA"/>
    <w:rsid w:val="00A628AC"/>
    <w:rsid w:val="00A63246"/>
    <w:rsid w:val="00A645E0"/>
    <w:rsid w:val="00A64FA9"/>
    <w:rsid w:val="00A667C5"/>
    <w:rsid w:val="00A66F4F"/>
    <w:rsid w:val="00A70D53"/>
    <w:rsid w:val="00A70E79"/>
    <w:rsid w:val="00A801B5"/>
    <w:rsid w:val="00A80FEB"/>
    <w:rsid w:val="00A93F79"/>
    <w:rsid w:val="00AA0EE9"/>
    <w:rsid w:val="00AC5711"/>
    <w:rsid w:val="00AD4AA5"/>
    <w:rsid w:val="00AD6D6F"/>
    <w:rsid w:val="00AE598A"/>
    <w:rsid w:val="00AE72CB"/>
    <w:rsid w:val="00AF3283"/>
    <w:rsid w:val="00AF4570"/>
    <w:rsid w:val="00B01700"/>
    <w:rsid w:val="00B02A64"/>
    <w:rsid w:val="00B06633"/>
    <w:rsid w:val="00B1157A"/>
    <w:rsid w:val="00B11770"/>
    <w:rsid w:val="00B15500"/>
    <w:rsid w:val="00B17B54"/>
    <w:rsid w:val="00B2334A"/>
    <w:rsid w:val="00B36C7F"/>
    <w:rsid w:val="00B52E9D"/>
    <w:rsid w:val="00B5750A"/>
    <w:rsid w:val="00B6072A"/>
    <w:rsid w:val="00B71F21"/>
    <w:rsid w:val="00B73CE0"/>
    <w:rsid w:val="00B8399D"/>
    <w:rsid w:val="00B84FBB"/>
    <w:rsid w:val="00B85427"/>
    <w:rsid w:val="00B9197F"/>
    <w:rsid w:val="00B921BE"/>
    <w:rsid w:val="00B9720A"/>
    <w:rsid w:val="00BA5836"/>
    <w:rsid w:val="00BB5B04"/>
    <w:rsid w:val="00BC499C"/>
    <w:rsid w:val="00BC62AF"/>
    <w:rsid w:val="00BE49FF"/>
    <w:rsid w:val="00BE7395"/>
    <w:rsid w:val="00BF09FD"/>
    <w:rsid w:val="00BF44E2"/>
    <w:rsid w:val="00C03E1D"/>
    <w:rsid w:val="00C054E8"/>
    <w:rsid w:val="00C13E03"/>
    <w:rsid w:val="00C317F8"/>
    <w:rsid w:val="00C44D3F"/>
    <w:rsid w:val="00C5340C"/>
    <w:rsid w:val="00C66C4C"/>
    <w:rsid w:val="00C7301B"/>
    <w:rsid w:val="00C81F0D"/>
    <w:rsid w:val="00C8352C"/>
    <w:rsid w:val="00C9280C"/>
    <w:rsid w:val="00C9460B"/>
    <w:rsid w:val="00C958EF"/>
    <w:rsid w:val="00CB0C27"/>
    <w:rsid w:val="00CB6B9A"/>
    <w:rsid w:val="00CC4377"/>
    <w:rsid w:val="00CC7BD2"/>
    <w:rsid w:val="00CD1B85"/>
    <w:rsid w:val="00CD5EEA"/>
    <w:rsid w:val="00CE4A68"/>
    <w:rsid w:val="00CE73FF"/>
    <w:rsid w:val="00CF147E"/>
    <w:rsid w:val="00CF3233"/>
    <w:rsid w:val="00D079A0"/>
    <w:rsid w:val="00D13DC3"/>
    <w:rsid w:val="00D1591A"/>
    <w:rsid w:val="00D3080B"/>
    <w:rsid w:val="00D31FF7"/>
    <w:rsid w:val="00D41366"/>
    <w:rsid w:val="00D50717"/>
    <w:rsid w:val="00D509DF"/>
    <w:rsid w:val="00D5595B"/>
    <w:rsid w:val="00D56882"/>
    <w:rsid w:val="00D640D6"/>
    <w:rsid w:val="00D732DE"/>
    <w:rsid w:val="00D80C18"/>
    <w:rsid w:val="00D81523"/>
    <w:rsid w:val="00D82B6B"/>
    <w:rsid w:val="00D846FD"/>
    <w:rsid w:val="00D85F8F"/>
    <w:rsid w:val="00D901EC"/>
    <w:rsid w:val="00D96A36"/>
    <w:rsid w:val="00DA26D9"/>
    <w:rsid w:val="00DB0871"/>
    <w:rsid w:val="00DB0B3B"/>
    <w:rsid w:val="00DB2AB7"/>
    <w:rsid w:val="00DC28E4"/>
    <w:rsid w:val="00DE537F"/>
    <w:rsid w:val="00E02F11"/>
    <w:rsid w:val="00E13F41"/>
    <w:rsid w:val="00E21693"/>
    <w:rsid w:val="00E21E29"/>
    <w:rsid w:val="00E2447F"/>
    <w:rsid w:val="00E24632"/>
    <w:rsid w:val="00E51BB9"/>
    <w:rsid w:val="00E554CC"/>
    <w:rsid w:val="00E60E1A"/>
    <w:rsid w:val="00E6267E"/>
    <w:rsid w:val="00E64E91"/>
    <w:rsid w:val="00E86ABC"/>
    <w:rsid w:val="00E93F15"/>
    <w:rsid w:val="00E96BEF"/>
    <w:rsid w:val="00EA5F66"/>
    <w:rsid w:val="00EA6A28"/>
    <w:rsid w:val="00EB03B1"/>
    <w:rsid w:val="00EB2E06"/>
    <w:rsid w:val="00EC0D87"/>
    <w:rsid w:val="00EC41B3"/>
    <w:rsid w:val="00EC7358"/>
    <w:rsid w:val="00ED20BD"/>
    <w:rsid w:val="00ED6D51"/>
    <w:rsid w:val="00EE0165"/>
    <w:rsid w:val="00EE1F2D"/>
    <w:rsid w:val="00EE500A"/>
    <w:rsid w:val="00EF51D8"/>
    <w:rsid w:val="00EF6C62"/>
    <w:rsid w:val="00F00596"/>
    <w:rsid w:val="00F13522"/>
    <w:rsid w:val="00F2256C"/>
    <w:rsid w:val="00F25837"/>
    <w:rsid w:val="00F41E19"/>
    <w:rsid w:val="00F45C73"/>
    <w:rsid w:val="00F6041D"/>
    <w:rsid w:val="00F6116B"/>
    <w:rsid w:val="00F62898"/>
    <w:rsid w:val="00F67831"/>
    <w:rsid w:val="00F70330"/>
    <w:rsid w:val="00F839A6"/>
    <w:rsid w:val="00F83EBC"/>
    <w:rsid w:val="00F84FD4"/>
    <w:rsid w:val="00F852EA"/>
    <w:rsid w:val="00F86015"/>
    <w:rsid w:val="00F92194"/>
    <w:rsid w:val="00F9418F"/>
    <w:rsid w:val="00F967D8"/>
    <w:rsid w:val="00F978C0"/>
    <w:rsid w:val="00FA6188"/>
    <w:rsid w:val="00FB5191"/>
    <w:rsid w:val="00FC160B"/>
    <w:rsid w:val="00FE1C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3340DF2D"/>
  <w15:docId w15:val="{F6D3CF6C-672E-4EB9-A6D1-68025813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7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D43BE-F16B-4794-AF69-3FA3D5E0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1481</Words>
  <Characters>8444</Characters>
  <Application>Microsoft Office Word</Application>
  <DocSecurity>0</DocSecurity>
  <Lines>70</Lines>
  <Paragraphs>19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Kevin Gregory</cp:lastModifiedBy>
  <cp:revision>8</cp:revision>
  <cp:lastPrinted>2018-09-20T08:35:00Z</cp:lastPrinted>
  <dcterms:created xsi:type="dcterms:W3CDTF">2018-10-26T09:09:00Z</dcterms:created>
  <dcterms:modified xsi:type="dcterms:W3CDTF">2019-02-21T06:31:00Z</dcterms:modified>
</cp:coreProperties>
</file>